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2105" w14:textId="45B1976C" w:rsidR="00BF05AE" w:rsidRDefault="00BF05AE" w:rsidP="00BF05AE">
      <w:pPr>
        <w:spacing w:after="0" w:line="300" w:lineRule="auto"/>
        <w:ind w:right="-6"/>
        <w:jc w:val="right"/>
        <w:rPr>
          <w:rFonts w:ascii="Arial" w:hAnsi="Arial" w:cs="Arial"/>
          <w:b/>
          <w:sz w:val="20"/>
          <w:szCs w:val="20"/>
        </w:rPr>
      </w:pPr>
      <w:r>
        <w:rPr>
          <w:rFonts w:ascii="Arial" w:hAnsi="Arial" w:cs="Arial"/>
          <w:b/>
          <w:sz w:val="20"/>
          <w:szCs w:val="20"/>
        </w:rPr>
        <w:t>Załącznik nr 7</w:t>
      </w:r>
      <w:r w:rsidR="009168CB">
        <w:rPr>
          <w:rFonts w:ascii="Arial" w:hAnsi="Arial" w:cs="Arial"/>
          <w:b/>
          <w:sz w:val="20"/>
          <w:szCs w:val="20"/>
        </w:rPr>
        <w:t>.1</w:t>
      </w:r>
    </w:p>
    <w:p w14:paraId="6C2034DA" w14:textId="2520FDED" w:rsidR="00800A96" w:rsidRPr="00BF05AE" w:rsidRDefault="00800A96" w:rsidP="00BF05AE">
      <w:pPr>
        <w:spacing w:after="0" w:line="300" w:lineRule="auto"/>
        <w:ind w:right="-6"/>
        <w:jc w:val="center"/>
        <w:rPr>
          <w:rFonts w:ascii="Arial" w:hAnsi="Arial" w:cs="Arial"/>
          <w:b/>
          <w:sz w:val="20"/>
          <w:szCs w:val="20"/>
        </w:rPr>
      </w:pPr>
      <w:r w:rsidRPr="00800A96">
        <w:rPr>
          <w:rFonts w:ascii="Arial" w:hAnsi="Arial" w:cs="Arial"/>
          <w:b/>
          <w:sz w:val="20"/>
          <w:szCs w:val="20"/>
        </w:rPr>
        <w:t>SWZ Projektowane Postanowienia Umowy</w:t>
      </w:r>
    </w:p>
    <w:p w14:paraId="2A988DAD" w14:textId="397FF0B4" w:rsidR="00800A96" w:rsidRPr="00800A96" w:rsidRDefault="00800A96" w:rsidP="00BF05AE">
      <w:pPr>
        <w:spacing w:after="0" w:line="300" w:lineRule="auto"/>
        <w:ind w:left="1872" w:right="-6" w:hanging="1872"/>
        <w:jc w:val="center"/>
        <w:rPr>
          <w:rFonts w:ascii="Arial" w:hAnsi="Arial" w:cs="Arial"/>
          <w:sz w:val="20"/>
          <w:szCs w:val="20"/>
        </w:rPr>
      </w:pPr>
      <w:r w:rsidRPr="00800A96">
        <w:rPr>
          <w:rFonts w:ascii="Arial" w:hAnsi="Arial" w:cs="Arial"/>
          <w:b/>
          <w:sz w:val="20"/>
          <w:szCs w:val="20"/>
        </w:rPr>
        <w:t>UMOWA NR : ……………………………..</w:t>
      </w:r>
    </w:p>
    <w:p w14:paraId="4F3EF8F2" w14:textId="77777777" w:rsidR="002E6218" w:rsidRPr="00800A96" w:rsidRDefault="002E6218" w:rsidP="00800A96">
      <w:pPr>
        <w:spacing w:after="0" w:line="300" w:lineRule="auto"/>
        <w:jc w:val="center"/>
        <w:rPr>
          <w:rFonts w:ascii="Arial" w:hAnsi="Arial" w:cs="Arial"/>
          <w:sz w:val="20"/>
          <w:szCs w:val="20"/>
        </w:rPr>
      </w:pPr>
    </w:p>
    <w:p w14:paraId="04BB1493" w14:textId="77777777" w:rsidR="002E6218" w:rsidRPr="00800A96" w:rsidRDefault="002E6218" w:rsidP="00800A96">
      <w:pPr>
        <w:spacing w:after="0" w:line="300" w:lineRule="auto"/>
        <w:jc w:val="both"/>
        <w:rPr>
          <w:rFonts w:ascii="Arial" w:hAnsi="Arial" w:cs="Arial"/>
          <w:sz w:val="20"/>
          <w:szCs w:val="20"/>
        </w:rPr>
      </w:pPr>
    </w:p>
    <w:p w14:paraId="43E7BDDE" w14:textId="6EA817E2" w:rsidR="00800A96" w:rsidRPr="002664F5" w:rsidRDefault="00800A96" w:rsidP="00800A96">
      <w:pPr>
        <w:spacing w:after="0" w:line="288" w:lineRule="auto"/>
        <w:jc w:val="both"/>
        <w:rPr>
          <w:rFonts w:ascii="Arial" w:hAnsi="Arial" w:cs="Arial"/>
          <w:sz w:val="20"/>
          <w:szCs w:val="20"/>
        </w:rPr>
      </w:pPr>
      <w:r>
        <w:rPr>
          <w:rFonts w:ascii="Arial" w:eastAsia="Times New Roman" w:hAnsi="Arial" w:cs="Arial"/>
          <w:sz w:val="20"/>
          <w:szCs w:val="20"/>
          <w:lang w:eastAsia="ar-SA"/>
        </w:rPr>
        <w:t>zawarta w dniu ……. 202</w:t>
      </w:r>
      <w:r w:rsidR="00734133">
        <w:rPr>
          <w:rFonts w:ascii="Arial" w:eastAsia="Times New Roman" w:hAnsi="Arial" w:cs="Arial"/>
          <w:sz w:val="20"/>
          <w:szCs w:val="20"/>
          <w:lang w:eastAsia="ar-SA"/>
        </w:rPr>
        <w:t>6</w:t>
      </w:r>
      <w:r w:rsidRPr="002664F5">
        <w:rPr>
          <w:rFonts w:ascii="Arial" w:eastAsia="Times New Roman" w:hAnsi="Arial" w:cs="Arial"/>
          <w:sz w:val="20"/>
          <w:szCs w:val="20"/>
          <w:lang w:eastAsia="ar-SA"/>
        </w:rPr>
        <w:t xml:space="preserve"> roku pomiędzy Gminą Wyśmierzyce, 26-811 Wyśmierzyce, </w:t>
      </w:r>
      <w:r w:rsidRPr="002664F5">
        <w:rPr>
          <w:rFonts w:ascii="Arial" w:eastAsia="Times New Roman" w:hAnsi="Arial" w:cs="Arial"/>
          <w:sz w:val="20"/>
          <w:szCs w:val="20"/>
          <w:lang w:eastAsia="ar-SA"/>
        </w:rPr>
        <w:br/>
        <w:t>ul. Adama Mickiewicza 75, REGON 670223422, NIP 798 14</w:t>
      </w:r>
      <w:r>
        <w:rPr>
          <w:rFonts w:ascii="Arial" w:eastAsia="Times New Roman" w:hAnsi="Arial" w:cs="Arial"/>
          <w:sz w:val="20"/>
          <w:szCs w:val="20"/>
          <w:lang w:eastAsia="ar-SA"/>
        </w:rPr>
        <w:t xml:space="preserve"> 5</w:t>
      </w:r>
      <w:r w:rsidRPr="002664F5">
        <w:rPr>
          <w:rFonts w:ascii="Arial" w:eastAsia="Times New Roman" w:hAnsi="Arial" w:cs="Arial"/>
          <w:sz w:val="20"/>
          <w:szCs w:val="20"/>
          <w:lang w:eastAsia="ar-SA"/>
        </w:rPr>
        <w:t>7</w:t>
      </w:r>
      <w:r>
        <w:rPr>
          <w:rFonts w:ascii="Arial" w:eastAsia="Times New Roman" w:hAnsi="Arial" w:cs="Arial"/>
          <w:sz w:val="20"/>
          <w:szCs w:val="20"/>
          <w:lang w:eastAsia="ar-SA"/>
        </w:rPr>
        <w:t xml:space="preserve"> </w:t>
      </w:r>
      <w:r w:rsidRPr="002664F5">
        <w:rPr>
          <w:rFonts w:ascii="Arial" w:eastAsia="Times New Roman" w:hAnsi="Arial" w:cs="Arial"/>
          <w:sz w:val="20"/>
          <w:szCs w:val="20"/>
          <w:lang w:eastAsia="ar-SA"/>
        </w:rPr>
        <w:t xml:space="preserve">693, reprezentowaną przez </w:t>
      </w:r>
      <w:r w:rsidRPr="002664F5">
        <w:rPr>
          <w:rFonts w:ascii="Arial" w:eastAsia="Times New Roman" w:hAnsi="Arial" w:cs="Arial"/>
          <w:sz w:val="20"/>
          <w:szCs w:val="20"/>
          <w:lang w:eastAsia="ar-SA"/>
        </w:rPr>
        <w:br/>
      </w:r>
      <w:r w:rsidR="00582C17">
        <w:rPr>
          <w:rFonts w:ascii="Arial" w:eastAsia="Times New Roman" w:hAnsi="Arial" w:cs="Arial"/>
          <w:b/>
          <w:sz w:val="20"/>
          <w:szCs w:val="20"/>
          <w:lang w:eastAsia="ar-SA"/>
        </w:rPr>
        <w:t>Małgorzatę Zajączko</w:t>
      </w:r>
      <w:r w:rsidR="00235C62">
        <w:rPr>
          <w:rFonts w:ascii="Arial" w:eastAsia="Times New Roman" w:hAnsi="Arial" w:cs="Arial"/>
          <w:b/>
          <w:sz w:val="20"/>
          <w:szCs w:val="20"/>
          <w:lang w:eastAsia="ar-SA"/>
        </w:rPr>
        <w:t>w</w:t>
      </w:r>
      <w:r w:rsidR="00582C17">
        <w:rPr>
          <w:rFonts w:ascii="Arial" w:eastAsia="Times New Roman" w:hAnsi="Arial" w:cs="Arial"/>
          <w:b/>
          <w:sz w:val="20"/>
          <w:szCs w:val="20"/>
          <w:lang w:eastAsia="ar-SA"/>
        </w:rPr>
        <w:t>ską</w:t>
      </w:r>
      <w:r w:rsidRPr="002664F5">
        <w:rPr>
          <w:rFonts w:ascii="Arial" w:eastAsia="Times New Roman" w:hAnsi="Arial" w:cs="Arial"/>
          <w:b/>
          <w:sz w:val="20"/>
          <w:szCs w:val="20"/>
          <w:lang w:eastAsia="ar-SA"/>
        </w:rPr>
        <w:t xml:space="preserve"> – Burmistrza Wyśmierzyc, </w:t>
      </w:r>
      <w:r w:rsidRPr="002664F5">
        <w:rPr>
          <w:rFonts w:ascii="Arial" w:hAnsi="Arial" w:cs="Arial"/>
          <w:sz w:val="20"/>
          <w:szCs w:val="20"/>
        </w:rPr>
        <w:t xml:space="preserve">zwaną w dalszej części Umowy </w:t>
      </w:r>
      <w:r w:rsidRPr="002664F5">
        <w:rPr>
          <w:rFonts w:ascii="Arial" w:hAnsi="Arial" w:cs="Arial"/>
          <w:b/>
          <w:sz w:val="20"/>
          <w:szCs w:val="20"/>
        </w:rPr>
        <w:t>„Zamawiającym”</w:t>
      </w:r>
      <w:r w:rsidR="00F7427E">
        <w:rPr>
          <w:rFonts w:ascii="Arial" w:hAnsi="Arial" w:cs="Arial"/>
          <w:sz w:val="20"/>
          <w:szCs w:val="20"/>
        </w:rPr>
        <w:t>,</w:t>
      </w:r>
      <w:r w:rsidRPr="002664F5">
        <w:rPr>
          <w:rFonts w:ascii="Arial" w:hAnsi="Arial" w:cs="Arial"/>
          <w:sz w:val="20"/>
          <w:szCs w:val="20"/>
        </w:rPr>
        <w:br/>
        <w:t xml:space="preserve">a </w:t>
      </w:r>
    </w:p>
    <w:p w14:paraId="3B97B1B0" w14:textId="2E1E69AF" w:rsidR="00800A96" w:rsidRPr="00800A96" w:rsidRDefault="00800A96" w:rsidP="00800A96">
      <w:pPr>
        <w:spacing w:after="0" w:line="288" w:lineRule="auto"/>
        <w:rPr>
          <w:rFonts w:ascii="Arial" w:eastAsia="Times New Roman" w:hAnsi="Arial" w:cs="Arial"/>
          <w:sz w:val="20"/>
          <w:szCs w:val="20"/>
          <w:lang w:eastAsia="ar-SA"/>
        </w:rPr>
      </w:pPr>
      <w:r w:rsidRPr="002664F5">
        <w:rPr>
          <w:rFonts w:ascii="Arial" w:eastAsia="Times New Roman" w:hAnsi="Arial" w:cs="Arial"/>
          <w:sz w:val="20"/>
          <w:szCs w:val="20"/>
          <w:lang w:eastAsia="ar-SA"/>
        </w:rPr>
        <w:t>……………………………………………………………………………………………. NIP: …………………, REGON: z siedzibą ……………</w:t>
      </w:r>
      <w:r>
        <w:rPr>
          <w:rFonts w:ascii="Arial" w:eastAsia="Times New Roman" w:hAnsi="Arial" w:cs="Arial"/>
          <w:sz w:val="20"/>
          <w:szCs w:val="20"/>
          <w:lang w:eastAsia="ar-SA"/>
        </w:rPr>
        <w:t xml:space="preserve">……………………… reprezentowaną przez </w:t>
      </w:r>
      <w:r w:rsidRPr="002664F5">
        <w:rPr>
          <w:rFonts w:ascii="Arial" w:eastAsia="Times New Roman" w:hAnsi="Arial" w:cs="Arial"/>
          <w:sz w:val="20"/>
          <w:szCs w:val="20"/>
          <w:lang w:eastAsia="ar-SA"/>
        </w:rPr>
        <w:t xml:space="preserve">……………………………. </w:t>
      </w:r>
      <w:r w:rsidRPr="002664F5">
        <w:rPr>
          <w:rFonts w:ascii="Arial" w:hAnsi="Arial" w:cs="Arial"/>
          <w:sz w:val="20"/>
          <w:szCs w:val="20"/>
        </w:rPr>
        <w:t xml:space="preserve">zwanym w dalszej części Umowy </w:t>
      </w:r>
      <w:r w:rsidRPr="002664F5">
        <w:rPr>
          <w:rFonts w:ascii="Arial" w:hAnsi="Arial" w:cs="Arial"/>
          <w:b/>
          <w:sz w:val="20"/>
          <w:szCs w:val="20"/>
        </w:rPr>
        <w:t>„Wykonawcą”,</w:t>
      </w:r>
      <w:r w:rsidRPr="002664F5">
        <w:rPr>
          <w:rFonts w:ascii="Arial" w:hAnsi="Arial" w:cs="Arial"/>
          <w:sz w:val="20"/>
          <w:szCs w:val="20"/>
        </w:rPr>
        <w:t xml:space="preserve"> zwani dalej łącznie </w:t>
      </w:r>
      <w:r w:rsidRPr="002664F5">
        <w:rPr>
          <w:rFonts w:ascii="Arial" w:hAnsi="Arial" w:cs="Arial"/>
          <w:b/>
          <w:sz w:val="20"/>
          <w:szCs w:val="20"/>
        </w:rPr>
        <w:t>„Stronami”</w:t>
      </w:r>
      <w:r w:rsidRPr="002664F5">
        <w:rPr>
          <w:rFonts w:ascii="Arial" w:hAnsi="Arial" w:cs="Arial"/>
          <w:sz w:val="20"/>
          <w:szCs w:val="20"/>
        </w:rPr>
        <w:t xml:space="preserve">, a każdy z nich z osobna </w:t>
      </w:r>
      <w:r w:rsidRPr="002664F5">
        <w:rPr>
          <w:rFonts w:ascii="Arial" w:hAnsi="Arial" w:cs="Arial"/>
          <w:b/>
          <w:sz w:val="20"/>
          <w:szCs w:val="20"/>
        </w:rPr>
        <w:t>„Stroną”</w:t>
      </w:r>
      <w:r w:rsidRPr="002664F5">
        <w:rPr>
          <w:rFonts w:ascii="Arial" w:hAnsi="Arial" w:cs="Arial"/>
          <w:sz w:val="20"/>
          <w:szCs w:val="20"/>
        </w:rPr>
        <w:t xml:space="preserve">. </w:t>
      </w:r>
    </w:p>
    <w:p w14:paraId="2CDC6B86" w14:textId="77777777" w:rsidR="00800A96" w:rsidRPr="002664F5" w:rsidRDefault="00800A96" w:rsidP="00800A96">
      <w:pPr>
        <w:spacing w:after="0" w:line="288" w:lineRule="auto"/>
        <w:ind w:left="-5" w:right="-6"/>
        <w:rPr>
          <w:rFonts w:ascii="Arial" w:hAnsi="Arial" w:cs="Arial"/>
          <w:sz w:val="20"/>
          <w:szCs w:val="20"/>
        </w:rPr>
      </w:pPr>
    </w:p>
    <w:p w14:paraId="3478A979" w14:textId="42939323" w:rsidR="00800A96" w:rsidRPr="002664F5" w:rsidRDefault="00800A96" w:rsidP="00800A96">
      <w:pPr>
        <w:spacing w:after="0" w:line="288" w:lineRule="auto"/>
        <w:ind w:right="55"/>
        <w:rPr>
          <w:rFonts w:ascii="Arial" w:hAnsi="Arial" w:cs="Arial"/>
          <w:sz w:val="20"/>
          <w:szCs w:val="20"/>
        </w:rPr>
      </w:pPr>
      <w:r w:rsidRPr="002664F5">
        <w:rPr>
          <w:rFonts w:ascii="Arial" w:hAnsi="Arial" w:cs="Arial"/>
          <w:sz w:val="20"/>
          <w:szCs w:val="20"/>
        </w:rPr>
        <w:t>Umowa zawarta w wyniku przeprowadzonego postępowania o udzielenie zamówienia publicznego w trybie podstawowym, na podstawie art. 275 pkt 1 ustawy z dnia 11 września 2019 r. Prawo zamówień publicznych (t.j. Dz.U. z 20</w:t>
      </w:r>
      <w:r w:rsidR="00B12785">
        <w:rPr>
          <w:rFonts w:ascii="Arial" w:hAnsi="Arial" w:cs="Arial"/>
          <w:sz w:val="20"/>
          <w:szCs w:val="20"/>
        </w:rPr>
        <w:t>24</w:t>
      </w:r>
      <w:r>
        <w:rPr>
          <w:rFonts w:ascii="Arial" w:hAnsi="Arial" w:cs="Arial"/>
          <w:sz w:val="20"/>
          <w:szCs w:val="20"/>
        </w:rPr>
        <w:t xml:space="preserve"> r. poz. 1</w:t>
      </w:r>
      <w:r w:rsidR="00B12785">
        <w:rPr>
          <w:rFonts w:ascii="Arial" w:hAnsi="Arial" w:cs="Arial"/>
          <w:sz w:val="20"/>
          <w:szCs w:val="20"/>
        </w:rPr>
        <w:t>320</w:t>
      </w:r>
      <w:r w:rsidR="009E20DA">
        <w:rPr>
          <w:rFonts w:ascii="Arial" w:hAnsi="Arial" w:cs="Arial"/>
          <w:sz w:val="20"/>
          <w:szCs w:val="20"/>
        </w:rPr>
        <w:t xml:space="preserve"> z późn. zm.</w:t>
      </w:r>
      <w:r w:rsidRPr="002664F5">
        <w:rPr>
          <w:rFonts w:ascii="Arial" w:hAnsi="Arial" w:cs="Arial"/>
          <w:sz w:val="20"/>
          <w:szCs w:val="20"/>
        </w:rPr>
        <w:t>).</w:t>
      </w:r>
    </w:p>
    <w:p w14:paraId="5E5914CC" w14:textId="77777777" w:rsidR="00110EAC" w:rsidRPr="00800A96" w:rsidRDefault="00110EAC" w:rsidP="00800A96">
      <w:pPr>
        <w:spacing w:after="0" w:line="300" w:lineRule="auto"/>
        <w:jc w:val="both"/>
        <w:rPr>
          <w:rFonts w:ascii="Arial" w:hAnsi="Arial" w:cs="Arial"/>
          <w:sz w:val="20"/>
          <w:szCs w:val="20"/>
        </w:rPr>
      </w:pPr>
    </w:p>
    <w:p w14:paraId="2FA9DAC6"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1</w:t>
      </w:r>
    </w:p>
    <w:p w14:paraId="223AB932" w14:textId="77777777"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Przedmiot umowy</w:t>
      </w:r>
    </w:p>
    <w:p w14:paraId="1980D461" w14:textId="08FE89E3" w:rsidR="007B62C0" w:rsidRPr="003224C6" w:rsidRDefault="006C24DE" w:rsidP="004C7C14">
      <w:pPr>
        <w:pStyle w:val="Akapitzlist"/>
        <w:numPr>
          <w:ilvl w:val="0"/>
          <w:numId w:val="24"/>
        </w:numPr>
        <w:spacing w:after="0" w:line="300" w:lineRule="auto"/>
        <w:jc w:val="both"/>
        <w:rPr>
          <w:rFonts w:ascii="Arial" w:hAnsi="Arial" w:cs="Arial"/>
          <w:sz w:val="20"/>
        </w:rPr>
      </w:pPr>
      <w:r w:rsidRPr="006C24DE">
        <w:rPr>
          <w:rFonts w:ascii="Arial" w:hAnsi="Arial" w:cs="Arial"/>
          <w:sz w:val="20"/>
        </w:rPr>
        <w:t>Przedmiotem zamówienia jest wykonanie dokumentacji projektowych (wraz ze wszystkimi wymaganymi prawem uzgodnieniami) i robót budowlanych w fo</w:t>
      </w:r>
      <w:r w:rsidR="007B62C0">
        <w:rPr>
          <w:rFonts w:ascii="Arial" w:hAnsi="Arial" w:cs="Arial"/>
          <w:sz w:val="20"/>
        </w:rPr>
        <w:t>rmule „zaprojektuj i wybuduj” dla inwestycji pn. ,,</w:t>
      </w:r>
      <w:r w:rsidR="003224C6" w:rsidRPr="003224C6">
        <w:rPr>
          <w:rFonts w:ascii="Arial" w:hAnsi="Arial" w:cs="Arial"/>
          <w:sz w:val="20"/>
        </w:rPr>
        <w:t xml:space="preserve"> Budowa sieci wodociągowej w miejscowościach Klamy i Działy</w:t>
      </w:r>
      <w:r w:rsidR="003224C6">
        <w:rPr>
          <w:rFonts w:ascii="Arial" w:hAnsi="Arial" w:cs="Arial"/>
          <w:sz w:val="20"/>
        </w:rPr>
        <w:t>”.</w:t>
      </w:r>
    </w:p>
    <w:p w14:paraId="2B87EC3C" w14:textId="77777777" w:rsidR="003224C6" w:rsidRPr="003224C6" w:rsidRDefault="003224C6" w:rsidP="004C7C14">
      <w:pPr>
        <w:pStyle w:val="Akapitzlist"/>
        <w:numPr>
          <w:ilvl w:val="0"/>
          <w:numId w:val="24"/>
        </w:numPr>
        <w:spacing w:after="0" w:line="300" w:lineRule="auto"/>
        <w:jc w:val="both"/>
        <w:rPr>
          <w:rFonts w:ascii="Arial" w:hAnsi="Arial" w:cs="Arial"/>
          <w:sz w:val="20"/>
        </w:rPr>
      </w:pPr>
      <w:r w:rsidRPr="003224C6">
        <w:rPr>
          <w:rFonts w:ascii="Arial" w:hAnsi="Arial" w:cs="Arial"/>
          <w:sz w:val="20"/>
        </w:rPr>
        <w:t>W ramach zadania należy zaprojektować i wybudować sieć wodociągową z rur PE100 w zakresie średnic DN110 SDR 17, na odcinku pomiędzy miejscowościami: Korzeń – Klamy oraz Olszowa – Działy. Łączna planowana długość sieci wodociągowej do wybudowania wynosi około 4,11 km. Przedmiot zamówienia obejmuję wykonanie sieci wodociągowej z uzbrojeniem.</w:t>
      </w:r>
    </w:p>
    <w:p w14:paraId="38694DFA" w14:textId="187E8BFF" w:rsidR="00CD082A" w:rsidRPr="00CD082A" w:rsidRDefault="00CD082A" w:rsidP="004C7C14">
      <w:pPr>
        <w:pStyle w:val="Akapitzlist"/>
        <w:numPr>
          <w:ilvl w:val="0"/>
          <w:numId w:val="24"/>
        </w:numPr>
        <w:spacing w:after="0" w:line="300" w:lineRule="auto"/>
        <w:jc w:val="both"/>
        <w:rPr>
          <w:rFonts w:ascii="Arial" w:hAnsi="Arial" w:cs="Arial"/>
          <w:sz w:val="20"/>
          <w:szCs w:val="20"/>
        </w:rPr>
      </w:pPr>
      <w:r w:rsidRPr="00CD082A">
        <w:rPr>
          <w:rFonts w:ascii="Arial" w:hAnsi="Arial" w:cs="Arial"/>
          <w:sz w:val="20"/>
          <w:szCs w:val="20"/>
        </w:rPr>
        <w:t xml:space="preserve">Użyte materiały muszą być nowe i odpowiadać, co do jakości wymogom wyrobów dopuszczonym do obrotu i stosowania w budownictwie określonym w art. 10 ustawy z dnia 7 lipca 1994 r. Prawo Budowlane (t.j. Dz. U. z 2025 r., poz. 418) oraz w ustawie z dnia 16 kwietnia 2004 r. o wyrobach budowlanych (t.j. Dz. U. z 2021 r., poz. 1213 z późn. zm.). </w:t>
      </w:r>
    </w:p>
    <w:p w14:paraId="71495940"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25F1ED5A"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 xml:space="preserve">Po zakończeniu robót Wykonawca zobowiązany jest uporządkować teren budowy i przekazać go Zamawiającemu w terminie zakończenia robót. </w:t>
      </w:r>
    </w:p>
    <w:p w14:paraId="4D2B6E56"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Wykonawca robót ponosi odpowiedzialność za jakość wykonywanych robót oraz zastosowanych materiałów.</w:t>
      </w:r>
    </w:p>
    <w:p w14:paraId="1634AE83"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Wykonawca we własnym zakresie i na własny koszt zagospodaruje odpady powstałe w trakcie wykonywania robót.</w:t>
      </w:r>
    </w:p>
    <w:p w14:paraId="6C4F6E07"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Po protokolarnym przejęciu od Zamawiającego terenu budowy Wykonawca ponosi aż do chwili wykonania przedmiotu umowy pełną odpowiedzialność za przekazany teren budowy.</w:t>
      </w:r>
    </w:p>
    <w:p w14:paraId="3E3D06A4" w14:textId="77777777" w:rsidR="00CD082A" w:rsidRPr="00CD082A" w:rsidRDefault="00CD082A" w:rsidP="004C7C14">
      <w:pPr>
        <w:pStyle w:val="Akapitzlist"/>
        <w:numPr>
          <w:ilvl w:val="0"/>
          <w:numId w:val="24"/>
        </w:numPr>
        <w:spacing w:after="0" w:line="300" w:lineRule="auto"/>
        <w:ind w:right="25"/>
        <w:jc w:val="both"/>
        <w:rPr>
          <w:rFonts w:ascii="Arial" w:hAnsi="Arial" w:cs="Arial"/>
          <w:sz w:val="20"/>
          <w:szCs w:val="20"/>
        </w:rPr>
      </w:pPr>
      <w:r w:rsidRPr="00CD082A">
        <w:rPr>
          <w:rFonts w:ascii="Arial" w:hAnsi="Arial" w:cs="Arial"/>
          <w:sz w:val="20"/>
          <w:szCs w:val="20"/>
        </w:rPr>
        <w:t>Wszelkie materiały i urządzenia niezbędne do wykonania przedmiotu zamówienia dostarczy na swój koszt Wykonawca.</w:t>
      </w:r>
    </w:p>
    <w:p w14:paraId="4634A469" w14:textId="77777777" w:rsidR="00CD082A" w:rsidRPr="00CD082A" w:rsidRDefault="00CD082A" w:rsidP="004C7C14">
      <w:pPr>
        <w:pStyle w:val="Akapitzlist"/>
        <w:numPr>
          <w:ilvl w:val="0"/>
          <w:numId w:val="24"/>
        </w:numPr>
        <w:spacing w:after="126" w:line="265" w:lineRule="auto"/>
        <w:ind w:right="46"/>
        <w:jc w:val="both"/>
        <w:rPr>
          <w:rFonts w:ascii="Arial" w:hAnsi="Arial" w:cs="Arial"/>
          <w:sz w:val="20"/>
          <w:szCs w:val="20"/>
        </w:rPr>
      </w:pPr>
      <w:r w:rsidRPr="00CD082A">
        <w:rPr>
          <w:rFonts w:ascii="Arial" w:hAnsi="Arial" w:cs="Arial"/>
          <w:sz w:val="20"/>
          <w:szCs w:val="20"/>
        </w:rPr>
        <w:lastRenderedPageBreak/>
        <w:t>Wszystkie zastosowane i potrzebne do wykonania zadania materiały muszą być fabrycznie nowe, w pierwszym gatunku, posiadać odpowiednie i wymagane atesty oraz aprobaty techniczne dopuszczające je do stosowania w budownictwie</w:t>
      </w:r>
    </w:p>
    <w:p w14:paraId="0C8D11E6" w14:textId="77777777" w:rsidR="006C24DE" w:rsidRPr="00970B40" w:rsidRDefault="006C24DE" w:rsidP="00970B40">
      <w:pPr>
        <w:spacing w:after="0" w:line="300" w:lineRule="auto"/>
        <w:jc w:val="both"/>
        <w:rPr>
          <w:rFonts w:ascii="Arial" w:hAnsi="Arial" w:cs="Arial"/>
        </w:rPr>
      </w:pPr>
    </w:p>
    <w:p w14:paraId="4BB802A4"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D4A3BCC"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3E371BD4" w14:textId="7AB9434C" w:rsidR="00B12785" w:rsidRPr="00BE42E7" w:rsidRDefault="00235C62" w:rsidP="00BE42E7">
      <w:pPr>
        <w:pStyle w:val="Akapitzlist"/>
        <w:numPr>
          <w:ilvl w:val="0"/>
          <w:numId w:val="1"/>
        </w:numPr>
        <w:spacing w:after="0" w:line="300" w:lineRule="auto"/>
        <w:jc w:val="both"/>
        <w:rPr>
          <w:rFonts w:ascii="Arial" w:hAnsi="Arial" w:cs="Arial"/>
          <w:sz w:val="20"/>
          <w:szCs w:val="20"/>
        </w:rPr>
      </w:pPr>
      <w:r w:rsidRPr="00235C62">
        <w:rPr>
          <w:rFonts w:ascii="Arial" w:hAnsi="Arial" w:cs="Arial"/>
          <w:sz w:val="20"/>
          <w:szCs w:val="20"/>
        </w:rPr>
        <w:t xml:space="preserve">Wykonawca jest zobowiązany wykonać zamówienie w terminie </w:t>
      </w:r>
      <w:r w:rsidR="0094716C">
        <w:rPr>
          <w:rFonts w:ascii="Arial" w:hAnsi="Arial" w:cs="Arial"/>
          <w:b/>
          <w:bCs/>
          <w:sz w:val="20"/>
        </w:rPr>
        <w:t>do 3 miesięcy od dnia podpisania umowy, jednak nie dłużej niż do 11.05.2026 r.</w:t>
      </w:r>
    </w:p>
    <w:p w14:paraId="5D23AF14" w14:textId="63335B58"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Pr="00800A96">
        <w:rPr>
          <w:rFonts w:ascii="Arial" w:hAnsi="Arial" w:cs="Arial"/>
          <w:sz w:val="20"/>
          <w:szCs w:val="20"/>
        </w:rPr>
        <w:t>.</w:t>
      </w:r>
    </w:p>
    <w:p w14:paraId="7C9F7E08" w14:textId="11BF9F89" w:rsidR="004E5106" w:rsidRPr="00B12785"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Wykonawca zobowiązany jest </w:t>
      </w:r>
      <w:r w:rsidR="009A3240" w:rsidRPr="00800A96">
        <w:rPr>
          <w:rFonts w:ascii="Arial" w:hAnsi="Arial" w:cs="Arial"/>
          <w:sz w:val="20"/>
          <w:szCs w:val="20"/>
        </w:rPr>
        <w:t>zgłosić</w:t>
      </w:r>
      <w:r w:rsidRPr="00800A96">
        <w:rPr>
          <w:rFonts w:ascii="Arial" w:hAnsi="Arial" w:cs="Arial"/>
          <w:sz w:val="20"/>
          <w:szCs w:val="20"/>
        </w:rPr>
        <w:t xml:space="preserve"> roboty do odbioru w taki </w:t>
      </w:r>
      <w:r w:rsidR="009A3240" w:rsidRPr="00800A96">
        <w:rPr>
          <w:rFonts w:ascii="Arial" w:hAnsi="Arial" w:cs="Arial"/>
          <w:sz w:val="20"/>
          <w:szCs w:val="20"/>
        </w:rPr>
        <w:t>sposób</w:t>
      </w:r>
      <w:r w:rsidRPr="00800A96">
        <w:rPr>
          <w:rFonts w:ascii="Arial" w:hAnsi="Arial" w:cs="Arial"/>
          <w:sz w:val="20"/>
          <w:szCs w:val="20"/>
        </w:rPr>
        <w:t xml:space="preserve">, aby </w:t>
      </w:r>
      <w:r w:rsidR="009A3240" w:rsidRPr="00800A96">
        <w:rPr>
          <w:rFonts w:ascii="Arial" w:hAnsi="Arial" w:cs="Arial"/>
          <w:sz w:val="20"/>
          <w:szCs w:val="20"/>
        </w:rPr>
        <w:t xml:space="preserve">możliwe </w:t>
      </w:r>
      <w:r w:rsidRPr="00800A96">
        <w:rPr>
          <w:rFonts w:ascii="Arial" w:hAnsi="Arial" w:cs="Arial"/>
          <w:sz w:val="20"/>
          <w:szCs w:val="20"/>
        </w:rPr>
        <w:t xml:space="preserve">było dokonanie w terminie wskazanym w ust. 1 odbioru </w:t>
      </w:r>
      <w:r w:rsidR="009A3240" w:rsidRPr="00800A96">
        <w:rPr>
          <w:rFonts w:ascii="Arial" w:hAnsi="Arial" w:cs="Arial"/>
          <w:sz w:val="20"/>
          <w:szCs w:val="20"/>
        </w:rPr>
        <w:t>końcowego</w:t>
      </w:r>
      <w:r w:rsidRPr="00800A96">
        <w:rPr>
          <w:rFonts w:ascii="Arial" w:hAnsi="Arial" w:cs="Arial"/>
          <w:sz w:val="20"/>
          <w:szCs w:val="20"/>
        </w:rPr>
        <w:t xml:space="preserve"> z zachowaniem</w:t>
      </w:r>
      <w:r w:rsidR="00511726">
        <w:rPr>
          <w:rFonts w:ascii="Arial" w:hAnsi="Arial" w:cs="Arial"/>
          <w:sz w:val="20"/>
          <w:szCs w:val="20"/>
        </w:rPr>
        <w:t xml:space="preserve"> przewidzianych</w:t>
      </w:r>
      <w:r w:rsidR="009A3240" w:rsidRPr="00800A96">
        <w:rPr>
          <w:rFonts w:ascii="Arial" w:hAnsi="Arial" w:cs="Arial"/>
          <w:sz w:val="20"/>
          <w:szCs w:val="20"/>
        </w:rPr>
        <w:t xml:space="preserve"> </w:t>
      </w:r>
      <w:r w:rsidRPr="00800A96">
        <w:rPr>
          <w:rFonts w:ascii="Arial" w:hAnsi="Arial" w:cs="Arial"/>
          <w:sz w:val="20"/>
          <w:szCs w:val="20"/>
        </w:rPr>
        <w:t xml:space="preserve">maksymalnych </w:t>
      </w:r>
      <w:r w:rsidR="009A3240" w:rsidRPr="00800A96">
        <w:rPr>
          <w:rFonts w:ascii="Arial" w:hAnsi="Arial" w:cs="Arial"/>
          <w:sz w:val="20"/>
          <w:szCs w:val="20"/>
        </w:rPr>
        <w:t>terminów</w:t>
      </w:r>
      <w:r w:rsidRPr="00800A96">
        <w:rPr>
          <w:rFonts w:ascii="Arial" w:hAnsi="Arial" w:cs="Arial"/>
          <w:sz w:val="20"/>
          <w:szCs w:val="20"/>
        </w:rPr>
        <w:t xml:space="preserve"> </w:t>
      </w:r>
      <w:r w:rsidR="00511726">
        <w:rPr>
          <w:rFonts w:ascii="Arial" w:hAnsi="Arial" w:cs="Arial"/>
          <w:sz w:val="20"/>
          <w:szCs w:val="20"/>
        </w:rPr>
        <w:t>wykonania umowy.</w:t>
      </w:r>
    </w:p>
    <w:p w14:paraId="0DB2E3C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22D83DDB"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p>
    <w:p w14:paraId="32F2B5C6" w14:textId="1F1AD19C"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F01F45" w:rsidRPr="00800A96">
        <w:rPr>
          <w:rFonts w:ascii="Arial" w:hAnsi="Arial" w:cs="Arial"/>
          <w:sz w:val="20"/>
          <w:szCs w:val="20"/>
        </w:rPr>
        <w:t xml:space="preserve"> </w:t>
      </w:r>
      <w:r w:rsidRPr="00800A96">
        <w:rPr>
          <w:rFonts w:ascii="Arial" w:hAnsi="Arial" w:cs="Arial"/>
          <w:sz w:val="20"/>
          <w:szCs w:val="20"/>
        </w:rPr>
        <w:t>.................................... zł netto</w:t>
      </w:r>
      <w:r w:rsidR="00F01F45" w:rsidRPr="00800A96">
        <w:rPr>
          <w:rFonts w:ascii="Arial" w:hAnsi="Arial" w:cs="Arial"/>
          <w:sz w:val="20"/>
          <w:szCs w:val="20"/>
        </w:rPr>
        <w:t xml:space="preserve"> </w:t>
      </w:r>
      <w:r w:rsidRPr="00800A96">
        <w:rPr>
          <w:rFonts w:ascii="Arial" w:hAnsi="Arial" w:cs="Arial"/>
          <w:sz w:val="20"/>
          <w:szCs w:val="20"/>
        </w:rPr>
        <w:t xml:space="preserve">plus </w:t>
      </w:r>
      <w:r w:rsidR="00F01F45" w:rsidRPr="00800A96">
        <w:rPr>
          <w:rFonts w:ascii="Arial" w:hAnsi="Arial" w:cs="Arial"/>
          <w:sz w:val="20"/>
          <w:szCs w:val="20"/>
        </w:rPr>
        <w:t>należny</w:t>
      </w:r>
      <w:r w:rsidRPr="00800A96">
        <w:rPr>
          <w:rFonts w:ascii="Arial" w:hAnsi="Arial" w:cs="Arial"/>
          <w:sz w:val="20"/>
          <w:szCs w:val="20"/>
        </w:rPr>
        <w:t xml:space="preserve"> podatek VAT ......%, w </w:t>
      </w:r>
      <w:r w:rsidR="00F01F45" w:rsidRPr="00800A96">
        <w:rPr>
          <w:rFonts w:ascii="Arial" w:hAnsi="Arial" w:cs="Arial"/>
          <w:sz w:val="20"/>
          <w:szCs w:val="20"/>
        </w:rPr>
        <w:t>wysokości</w:t>
      </w:r>
      <w:r w:rsidRPr="00800A96">
        <w:rPr>
          <w:rFonts w:ascii="Arial" w:hAnsi="Arial" w:cs="Arial"/>
          <w:sz w:val="20"/>
          <w:szCs w:val="20"/>
        </w:rPr>
        <w:t xml:space="preserve"> ........... zł,</w:t>
      </w:r>
      <w:r w:rsidR="00F01F45" w:rsidRPr="00800A96">
        <w:rPr>
          <w:rFonts w:ascii="Arial" w:hAnsi="Arial" w:cs="Arial"/>
          <w:sz w:val="20"/>
          <w:szCs w:val="20"/>
        </w:rPr>
        <w:t xml:space="preserve"> </w:t>
      </w:r>
      <w:r w:rsidRPr="00800A96">
        <w:rPr>
          <w:rFonts w:ascii="Arial" w:hAnsi="Arial" w:cs="Arial"/>
          <w:sz w:val="20"/>
          <w:szCs w:val="20"/>
        </w:rPr>
        <w:t>co stanowi kwotę brutto ............................ zł (słownie: ........................... złotych .../100).</w:t>
      </w:r>
    </w:p>
    <w:p w14:paraId="7AE8EFDE" w14:textId="2E780BB3" w:rsidR="004E5106" w:rsidRPr="005814B4" w:rsidRDefault="004E5106" w:rsidP="003C1FDF">
      <w:pPr>
        <w:pStyle w:val="Akapitzlist"/>
        <w:numPr>
          <w:ilvl w:val="0"/>
          <w:numId w:val="2"/>
        </w:numPr>
        <w:spacing w:after="0" w:line="300" w:lineRule="auto"/>
        <w:jc w:val="both"/>
        <w:rPr>
          <w:rFonts w:ascii="Arial" w:hAnsi="Arial" w:cs="Arial"/>
          <w:b/>
          <w:bCs/>
          <w:sz w:val="20"/>
          <w:szCs w:val="20"/>
        </w:rPr>
      </w:pPr>
      <w:r w:rsidRPr="00800A96">
        <w:rPr>
          <w:rFonts w:ascii="Arial" w:hAnsi="Arial" w:cs="Arial"/>
          <w:sz w:val="20"/>
          <w:szCs w:val="20"/>
        </w:rPr>
        <w:t xml:space="preserve">Wynagrodzenie, o </w:t>
      </w:r>
      <w:r w:rsidR="00F01F45" w:rsidRPr="00800A96">
        <w:rPr>
          <w:rFonts w:ascii="Arial" w:hAnsi="Arial" w:cs="Arial"/>
          <w:sz w:val="20"/>
          <w:szCs w:val="20"/>
        </w:rPr>
        <w:t>którym</w:t>
      </w:r>
      <w:r w:rsidRPr="00800A96">
        <w:rPr>
          <w:rFonts w:ascii="Arial" w:hAnsi="Arial" w:cs="Arial"/>
          <w:sz w:val="20"/>
          <w:szCs w:val="20"/>
        </w:rPr>
        <w:t xml:space="preserve"> mowa w ust. 1 jest wynagrodzeniem ryczałtowym,</w:t>
      </w:r>
      <w:r w:rsidR="00F01F45" w:rsidRPr="00800A96">
        <w:rPr>
          <w:rFonts w:ascii="Arial" w:hAnsi="Arial" w:cs="Arial"/>
          <w:sz w:val="20"/>
          <w:szCs w:val="20"/>
        </w:rPr>
        <w:t xml:space="preserve"> </w:t>
      </w:r>
      <w:r w:rsidRPr="00800A96">
        <w:rPr>
          <w:rFonts w:ascii="Arial" w:hAnsi="Arial" w:cs="Arial"/>
          <w:sz w:val="20"/>
          <w:szCs w:val="20"/>
        </w:rPr>
        <w:t>obejmuje wszelkie koszty związane z wykonaniem umowy. W ramach</w:t>
      </w:r>
      <w:r w:rsidR="00F01F45" w:rsidRPr="00800A96">
        <w:rPr>
          <w:rFonts w:ascii="Arial" w:hAnsi="Arial" w:cs="Arial"/>
          <w:sz w:val="20"/>
          <w:szCs w:val="20"/>
        </w:rPr>
        <w:t xml:space="preserve"> </w:t>
      </w:r>
      <w:r w:rsidRPr="00800A96">
        <w:rPr>
          <w:rFonts w:ascii="Arial" w:hAnsi="Arial" w:cs="Arial"/>
          <w:sz w:val="20"/>
          <w:szCs w:val="20"/>
        </w:rPr>
        <w:t>wynagrodzenia ryczałtowego Wykonawca zobowiązany jest do wykonania</w:t>
      </w:r>
      <w:r w:rsidR="00F01F45" w:rsidRPr="00800A96">
        <w:rPr>
          <w:rFonts w:ascii="Arial" w:hAnsi="Arial" w:cs="Arial"/>
          <w:sz w:val="20"/>
          <w:szCs w:val="20"/>
        </w:rPr>
        <w:t xml:space="preserve"> </w:t>
      </w:r>
      <w:r w:rsidRPr="00800A96">
        <w:rPr>
          <w:rFonts w:ascii="Arial" w:hAnsi="Arial" w:cs="Arial"/>
          <w:sz w:val="20"/>
          <w:szCs w:val="20"/>
        </w:rPr>
        <w:t xml:space="preserve">z </w:t>
      </w:r>
      <w:r w:rsidR="00F01F45" w:rsidRPr="00800A96">
        <w:rPr>
          <w:rFonts w:ascii="Arial" w:hAnsi="Arial" w:cs="Arial"/>
          <w:sz w:val="20"/>
          <w:szCs w:val="20"/>
        </w:rPr>
        <w:t>należytą</w:t>
      </w:r>
      <w:r w:rsidRPr="00800A96">
        <w:rPr>
          <w:rFonts w:ascii="Arial" w:hAnsi="Arial" w:cs="Arial"/>
          <w:sz w:val="20"/>
          <w:szCs w:val="20"/>
        </w:rPr>
        <w:t xml:space="preserve"> </w:t>
      </w:r>
      <w:r w:rsidR="00F01F45" w:rsidRPr="00800A96">
        <w:rPr>
          <w:rFonts w:ascii="Arial" w:hAnsi="Arial" w:cs="Arial"/>
          <w:sz w:val="20"/>
          <w:szCs w:val="20"/>
        </w:rPr>
        <w:t>starannością</w:t>
      </w:r>
      <w:r w:rsidRPr="00800A96">
        <w:rPr>
          <w:rFonts w:ascii="Arial" w:hAnsi="Arial" w:cs="Arial"/>
          <w:sz w:val="20"/>
          <w:szCs w:val="20"/>
        </w:rPr>
        <w:t xml:space="preserve"> wszelkich robot budowlanych, dostaw i </w:t>
      </w:r>
      <w:r w:rsidR="00F01F45" w:rsidRPr="00800A96">
        <w:rPr>
          <w:rFonts w:ascii="Arial" w:hAnsi="Arial" w:cs="Arial"/>
          <w:sz w:val="20"/>
          <w:szCs w:val="20"/>
        </w:rPr>
        <w:t>czynności</w:t>
      </w:r>
      <w:r w:rsidRPr="00800A96">
        <w:rPr>
          <w:rFonts w:ascii="Arial" w:hAnsi="Arial" w:cs="Arial"/>
          <w:sz w:val="20"/>
          <w:szCs w:val="20"/>
        </w:rPr>
        <w:t xml:space="preserve"> przewidzianych w dokumentacji projektowej</w:t>
      </w:r>
      <w:r w:rsidR="00BA3F6E" w:rsidRPr="00800A96">
        <w:rPr>
          <w:rFonts w:ascii="Arial" w:hAnsi="Arial" w:cs="Arial"/>
          <w:sz w:val="20"/>
          <w:szCs w:val="20"/>
        </w:rPr>
        <w:t>.</w:t>
      </w:r>
      <w:r w:rsidRPr="00800A96">
        <w:rPr>
          <w:rFonts w:ascii="Arial" w:hAnsi="Arial" w:cs="Arial"/>
          <w:sz w:val="20"/>
          <w:szCs w:val="20"/>
        </w:rPr>
        <w:t xml:space="preserve"> </w:t>
      </w:r>
    </w:p>
    <w:p w14:paraId="45711088"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1D940B4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Wszelkie rozliczenia finansowe między Zamawiającym, a Wykonawcą będą prowadzone w złotych polskich, w zaokrągleniu do dwóch miejsc po przecinku.</w:t>
      </w:r>
    </w:p>
    <w:p w14:paraId="5380589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roboty nastąpi po dokonaniu ich odbioru, na podstawie prawidłowo wystawionej przez Wykonawcę faktury i zatwierdzonej przez Zamawiającego.  </w:t>
      </w:r>
    </w:p>
    <w:p w14:paraId="7DD25CA2" w14:textId="25E92522" w:rsidR="005814B4" w:rsidRPr="00983949" w:rsidRDefault="005814B4" w:rsidP="003C1FDF">
      <w:pPr>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Rozliczenie wynagrodzenia, o którym mowa w ust. 1, nastąpi</w:t>
      </w:r>
      <w:r>
        <w:rPr>
          <w:rFonts w:ascii="Arial" w:hAnsi="Arial" w:cs="Arial"/>
          <w:sz w:val="20"/>
          <w:szCs w:val="20"/>
        </w:rPr>
        <w:t xml:space="preserve"> w dwóch transzach, tj. </w:t>
      </w:r>
      <w:r w:rsidR="004D1074">
        <w:rPr>
          <w:rFonts w:ascii="Arial" w:hAnsi="Arial" w:cs="Arial"/>
          <w:sz w:val="20"/>
          <w:szCs w:val="20"/>
        </w:rPr>
        <w:t>pierwszą fakturę częściową Wykonawca może wystawić po stwierdzeniu zaawanasowana robót wynoszącego co najmniej 50% wartości robót określonej w ust. 1 niniejszego paragrafu, na kwotę nie większa niż 50% wartości umowy. Pozostała kwota wynagrodzenia umownego zostanie wypłacona Wykonawcy po całkowitym wykonaniu umowy, co zostanie potwierdzone dokonaniem końcowego odbioru przedmiotu umowy.</w:t>
      </w:r>
    </w:p>
    <w:p w14:paraId="0A38A845" w14:textId="5533FDB0" w:rsidR="005814B4" w:rsidRPr="00983949" w:rsidRDefault="00CD082A" w:rsidP="003C1FDF">
      <w:pPr>
        <w:pStyle w:val="Akapitzlist"/>
        <w:numPr>
          <w:ilvl w:val="0"/>
          <w:numId w:val="2"/>
        </w:numPr>
        <w:spacing w:after="0" w:line="288" w:lineRule="auto"/>
        <w:ind w:right="-6"/>
        <w:jc w:val="both"/>
        <w:rPr>
          <w:rFonts w:ascii="Arial" w:hAnsi="Arial" w:cs="Arial"/>
          <w:sz w:val="20"/>
          <w:szCs w:val="20"/>
        </w:rPr>
      </w:pPr>
      <w:r>
        <w:rPr>
          <w:rFonts w:ascii="Arial" w:hAnsi="Arial" w:cs="Arial"/>
          <w:sz w:val="20"/>
          <w:szCs w:val="20"/>
        </w:rPr>
        <w:t>Podstawą</w:t>
      </w:r>
      <w:r w:rsidR="004D1074">
        <w:rPr>
          <w:rFonts w:ascii="Arial" w:hAnsi="Arial" w:cs="Arial"/>
          <w:sz w:val="20"/>
          <w:szCs w:val="20"/>
        </w:rPr>
        <w:t xml:space="preserve"> wystawienia faktur</w:t>
      </w:r>
      <w:r w:rsidR="005814B4" w:rsidRPr="00983949">
        <w:rPr>
          <w:rFonts w:ascii="Arial" w:hAnsi="Arial" w:cs="Arial"/>
          <w:sz w:val="20"/>
          <w:szCs w:val="20"/>
        </w:rPr>
        <w:t xml:space="preserve"> stanowić będzie spisany bez zastrzeżeń protokół odbioru robót </w:t>
      </w:r>
      <w:r w:rsidR="004D1074">
        <w:rPr>
          <w:rFonts w:ascii="Arial" w:hAnsi="Arial" w:cs="Arial"/>
          <w:sz w:val="20"/>
          <w:szCs w:val="20"/>
        </w:rPr>
        <w:t xml:space="preserve">(częściowy/końcowy) </w:t>
      </w:r>
      <w:r w:rsidR="005814B4" w:rsidRPr="00983949">
        <w:rPr>
          <w:rFonts w:ascii="Arial" w:hAnsi="Arial" w:cs="Arial"/>
          <w:sz w:val="20"/>
          <w:szCs w:val="20"/>
        </w:rPr>
        <w:t>potwierdzony przez przedstawicieli Zamawiającego</w:t>
      </w:r>
      <w:r w:rsidR="005814B4">
        <w:rPr>
          <w:rFonts w:ascii="Arial" w:hAnsi="Arial" w:cs="Arial"/>
          <w:sz w:val="20"/>
          <w:szCs w:val="20"/>
        </w:rPr>
        <w:t xml:space="preserve"> oraz inspektora nadzoru</w:t>
      </w:r>
      <w:r w:rsidR="005814B4" w:rsidRPr="00983949">
        <w:rPr>
          <w:rFonts w:ascii="Arial" w:hAnsi="Arial" w:cs="Arial"/>
          <w:sz w:val="20"/>
          <w:szCs w:val="20"/>
        </w:rPr>
        <w:t xml:space="preserve">. </w:t>
      </w:r>
    </w:p>
    <w:p w14:paraId="3A9C0475"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 xml:space="preserve">w terminie 30 dni od daty wpływu prawidłowo wystawionej faktury do Urzędu Miejskiego </w:t>
      </w:r>
      <w:r>
        <w:rPr>
          <w:rFonts w:ascii="Arial" w:hAnsi="Arial" w:cs="Arial"/>
          <w:sz w:val="20"/>
          <w:szCs w:val="20"/>
        </w:rPr>
        <w:br/>
      </w:r>
      <w:r w:rsidRPr="002664F5">
        <w:rPr>
          <w:rFonts w:ascii="Arial" w:hAnsi="Arial" w:cs="Arial"/>
          <w:sz w:val="20"/>
          <w:szCs w:val="20"/>
        </w:rPr>
        <w:t xml:space="preserve">w Wyśmierzycach wraz z zatwierdzonym protokołem odbioru robót. Za termin zapłaty uznaje się dzień złożenia polecenia przelewu w banku Zamawiającego. </w:t>
      </w:r>
    </w:p>
    <w:p w14:paraId="0E63C87C"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250EF791"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Ceny wynikające z oferty nie podlegają zmianie przez cały okres trwania umowy.</w:t>
      </w:r>
    </w:p>
    <w:p w14:paraId="51C73BA4" w14:textId="2967C571" w:rsidR="005814B4" w:rsidRPr="005814B4" w:rsidRDefault="00CD082A" w:rsidP="003C1FDF">
      <w:pPr>
        <w:numPr>
          <w:ilvl w:val="0"/>
          <w:numId w:val="2"/>
        </w:numPr>
        <w:spacing w:after="0" w:line="288" w:lineRule="auto"/>
        <w:ind w:right="-6"/>
        <w:jc w:val="both"/>
        <w:rPr>
          <w:rFonts w:ascii="Arial" w:hAnsi="Arial" w:cs="Arial"/>
          <w:sz w:val="20"/>
          <w:szCs w:val="20"/>
        </w:rPr>
      </w:pPr>
      <w:r>
        <w:rPr>
          <w:rFonts w:ascii="Arial" w:hAnsi="Arial" w:cs="Arial"/>
          <w:sz w:val="20"/>
          <w:szCs w:val="20"/>
        </w:rPr>
        <w:t xml:space="preserve">Do faktury </w:t>
      </w:r>
      <w:r w:rsidR="005814B4" w:rsidRPr="00FE564D">
        <w:rPr>
          <w:rFonts w:ascii="Arial" w:hAnsi="Arial" w:cs="Arial"/>
          <w:sz w:val="20"/>
          <w:szCs w:val="20"/>
        </w:rPr>
        <w:t xml:space="preserve">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t>
      </w:r>
      <w:r w:rsidR="005814B4" w:rsidRPr="00FE564D">
        <w:rPr>
          <w:rFonts w:ascii="Arial" w:hAnsi="Arial" w:cs="Arial"/>
          <w:sz w:val="20"/>
          <w:szCs w:val="20"/>
        </w:rPr>
        <w:lastRenderedPageBreak/>
        <w:t>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6347F01F"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Wynagrodzenie należne Wykonawcy zostanie przekazane na jego rachunek bankowy wskazany na fakturze. </w:t>
      </w:r>
    </w:p>
    <w:p w14:paraId="59D3C487" w14:textId="7FC17A7B"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Warunkiem przekazania Wykonawcy wynagrodzenia jest przedłożenie Zamawiającemu wraz z fakturą dokumentów wskazanych w ust. </w:t>
      </w:r>
      <w:r>
        <w:rPr>
          <w:rFonts w:ascii="Arial" w:hAnsi="Arial" w:cs="Arial"/>
          <w:sz w:val="20"/>
          <w:szCs w:val="20"/>
        </w:rPr>
        <w:t>11</w:t>
      </w:r>
      <w:r w:rsidRPr="005814B4">
        <w:rPr>
          <w:rFonts w:ascii="Arial" w:hAnsi="Arial" w:cs="Arial"/>
          <w:sz w:val="20"/>
          <w:szCs w:val="20"/>
        </w:rPr>
        <w:t>.</w:t>
      </w:r>
    </w:p>
    <w:p w14:paraId="2C276522"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5F8704" w14:textId="4939950C"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 xml:space="preserve">Wynagrodzenie, o którym mowa w </w:t>
      </w:r>
      <w:r>
        <w:rPr>
          <w:rFonts w:ascii="Arial" w:hAnsi="Arial" w:cs="Arial"/>
          <w:sz w:val="20"/>
          <w:szCs w:val="20"/>
        </w:rPr>
        <w:t>ust. 14</w:t>
      </w:r>
      <w:r w:rsidRPr="00800A96">
        <w:rPr>
          <w:rFonts w:ascii="Arial" w:hAnsi="Arial" w:cs="Arial"/>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w:t>
      </w:r>
      <w:r>
        <w:rPr>
          <w:rFonts w:ascii="Arial" w:hAnsi="Arial" w:cs="Arial"/>
          <w:sz w:val="20"/>
          <w:szCs w:val="20"/>
        </w:rPr>
        <w:t xml:space="preserve">o </w:t>
      </w:r>
      <w:r w:rsidRPr="00800A96">
        <w:rPr>
          <w:rFonts w:ascii="Arial" w:hAnsi="Arial" w:cs="Arial"/>
          <w:sz w:val="20"/>
          <w:szCs w:val="20"/>
        </w:rPr>
        <w:t>podwykonawstw</w:t>
      </w:r>
      <w:r>
        <w:rPr>
          <w:rFonts w:ascii="Arial" w:hAnsi="Arial" w:cs="Arial"/>
          <w:sz w:val="20"/>
          <w:szCs w:val="20"/>
        </w:rPr>
        <w:t>o</w:t>
      </w:r>
      <w:r w:rsidRPr="00800A96">
        <w:rPr>
          <w:rFonts w:ascii="Arial" w:hAnsi="Arial" w:cs="Arial"/>
          <w:sz w:val="20"/>
          <w:szCs w:val="20"/>
        </w:rPr>
        <w:t xml:space="preserve">, której przedmiotem są dostawy lub usługi. </w:t>
      </w:r>
    </w:p>
    <w:p w14:paraId="31CB911A" w14:textId="46507793"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Bezpośrednia</w:t>
      </w:r>
      <w:r>
        <w:rPr>
          <w:rFonts w:ascii="Arial" w:hAnsi="Arial" w:cs="Arial"/>
          <w:sz w:val="20"/>
          <w:szCs w:val="20"/>
        </w:rPr>
        <w:t xml:space="preserve"> zapłata, o której mowa w ust. 14</w:t>
      </w:r>
      <w:r w:rsidRPr="00800A96">
        <w:rPr>
          <w:rFonts w:ascii="Arial" w:hAnsi="Arial" w:cs="Arial"/>
          <w:sz w:val="20"/>
          <w:szCs w:val="20"/>
        </w:rPr>
        <w:t>, obejmuje wyłącznie należne wynagrodzenie, bez odsetek, należnych podwykonawcy lub dalszemu podwykonawcy.</w:t>
      </w:r>
    </w:p>
    <w:p w14:paraId="698A549B" w14:textId="77777777"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Przed dokonaniem bezpośredniej zapłaty Wykonawca zostanie poinformowany przez Zamawiającego w formie pisemnej o:</w:t>
      </w:r>
    </w:p>
    <w:p w14:paraId="7ADCA70E"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01C1BD"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możliwości zgłoszenia przez Wykonawcę, w terminie 7 dni od dnia otrzymania i</w:t>
      </w:r>
      <w:r>
        <w:rPr>
          <w:rFonts w:ascii="Arial" w:hAnsi="Arial" w:cs="Arial"/>
          <w:sz w:val="20"/>
          <w:szCs w:val="20"/>
        </w:rPr>
        <w:t>nformacji, o której mowa w pkt wyżej</w:t>
      </w:r>
      <w:r w:rsidRPr="00800A96">
        <w:rPr>
          <w:rFonts w:ascii="Arial" w:hAnsi="Arial" w:cs="Arial"/>
          <w:sz w:val="20"/>
          <w:szCs w:val="20"/>
        </w:rPr>
        <w:t>, pisemnych uwag dotyczących zasadności bezpośredniej zapłaty wynagrodzenia podwykonawcy lub dalszemu podwykonawcy.</w:t>
      </w:r>
    </w:p>
    <w:p w14:paraId="24726107" w14:textId="01379C69"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W przypadku zgłoszenia przez Wykonawcę uwag</w:t>
      </w:r>
      <w:r>
        <w:rPr>
          <w:rFonts w:ascii="Arial" w:hAnsi="Arial" w:cs="Arial"/>
          <w:sz w:val="20"/>
          <w:szCs w:val="20"/>
        </w:rPr>
        <w:t>, o których mowa w ust. 17 lit. b</w:t>
      </w:r>
      <w:r w:rsidRPr="00800A96">
        <w:rPr>
          <w:rFonts w:ascii="Arial" w:hAnsi="Arial" w:cs="Arial"/>
          <w:sz w:val="20"/>
          <w:szCs w:val="20"/>
        </w:rPr>
        <w:t>, w terminie 7 dni od dnia otrzymania inf</w:t>
      </w:r>
      <w:r>
        <w:rPr>
          <w:rFonts w:ascii="Arial" w:hAnsi="Arial" w:cs="Arial"/>
          <w:sz w:val="20"/>
          <w:szCs w:val="20"/>
        </w:rPr>
        <w:t>ormacji, o której mowa w ust. 17</w:t>
      </w:r>
      <w:r w:rsidRPr="00800A96">
        <w:rPr>
          <w:rFonts w:ascii="Arial" w:hAnsi="Arial" w:cs="Arial"/>
          <w:sz w:val="20"/>
          <w:szCs w:val="20"/>
        </w:rPr>
        <w:t>, Zamawiający może:</w:t>
      </w:r>
    </w:p>
    <w:p w14:paraId="53011CA3"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B483E9"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dokonać bezpośredniej zapłaty wynagrodzenia podwykonawcy lub dalszemu podwykonawcy, jeżeli podwykonawca lub dalszy podwykonawca wykaże zasadność takiej zapłaty.</w:t>
      </w:r>
    </w:p>
    <w:p w14:paraId="643574A8" w14:textId="452763FD"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W przypadku dokonania bezpośredniej zapłaty podwykonawcy lub dalszemu podwykonawcy, o której mowa w ust. </w:t>
      </w:r>
      <w:r w:rsidR="00CA7367">
        <w:rPr>
          <w:rFonts w:ascii="Arial" w:hAnsi="Arial" w:cs="Arial"/>
          <w:sz w:val="20"/>
          <w:szCs w:val="20"/>
        </w:rPr>
        <w:t>14</w:t>
      </w:r>
      <w:r w:rsidRPr="00800A96">
        <w:rPr>
          <w:rFonts w:ascii="Arial" w:hAnsi="Arial" w:cs="Arial"/>
          <w:sz w:val="20"/>
          <w:szCs w:val="20"/>
        </w:rPr>
        <w:t>, Zamawiający potrąci kwotę wypłaconego podwykonawcy lub dalszemu podwykonawcy wynagrodzenia z wynagrodzenia należnego Wykonawcy.</w:t>
      </w:r>
    </w:p>
    <w:p w14:paraId="71C94A56" w14:textId="77777777"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Zasady wystawiania faktur:</w:t>
      </w:r>
    </w:p>
    <w:p w14:paraId="5235C85E" w14:textId="77777777" w:rsidR="005814B4" w:rsidRPr="00800A96" w:rsidRDefault="005814B4" w:rsidP="005814B4">
      <w:pPr>
        <w:spacing w:after="0" w:line="300" w:lineRule="auto"/>
        <w:jc w:val="both"/>
        <w:rPr>
          <w:rFonts w:ascii="Arial" w:hAnsi="Arial" w:cs="Arial"/>
          <w:sz w:val="20"/>
          <w:szCs w:val="20"/>
        </w:rPr>
      </w:pPr>
      <w:r w:rsidRPr="00800A96">
        <w:rPr>
          <w:rFonts w:ascii="Arial" w:hAnsi="Arial" w:cs="Arial"/>
          <w:sz w:val="20"/>
          <w:szCs w:val="20"/>
        </w:rPr>
        <w:t>Zamawiający upoważnia Wykonawcę do wystawiania faktury na:</w:t>
      </w:r>
    </w:p>
    <w:p w14:paraId="74549330"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Gminę Wyśmierzyce </w:t>
      </w:r>
    </w:p>
    <w:p w14:paraId="6B9F9EDB"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ul. Adama Mickiewicza </w:t>
      </w:r>
    </w:p>
    <w:p w14:paraId="659E32AA"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lastRenderedPageBreak/>
        <w:t xml:space="preserve">26-811 Wyśmierzyce </w:t>
      </w:r>
    </w:p>
    <w:p w14:paraId="010A8E63"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NIP: 798 14 57 693</w:t>
      </w:r>
    </w:p>
    <w:p w14:paraId="5EF75415" w14:textId="77777777" w:rsidR="005B758A" w:rsidRDefault="005B758A" w:rsidP="005B758A">
      <w:pPr>
        <w:pStyle w:val="Akapitzlist"/>
        <w:numPr>
          <w:ilvl w:val="0"/>
          <w:numId w:val="34"/>
        </w:numPr>
        <w:spacing w:after="0" w:line="300" w:lineRule="auto"/>
        <w:ind w:left="470" w:hanging="357"/>
        <w:jc w:val="both"/>
        <w:rPr>
          <w:ins w:id="0" w:author="Katarzyna Ogorzałek" w:date="2026-01-13T10:28:00Z"/>
          <w:rFonts w:ascii="Arial" w:hAnsi="Arial" w:cs="Arial"/>
          <w:sz w:val="20"/>
          <w:szCs w:val="20"/>
        </w:rPr>
      </w:pPr>
      <w:ins w:id="1" w:author="Katarzyna Ogorzałek" w:date="2026-01-13T10:28:00Z">
        <w:r>
          <w:rPr>
            <w:rFonts w:ascii="Arial" w:hAnsi="Arial" w:cs="Arial"/>
            <w:sz w:val="20"/>
            <w:szCs w:val="2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 </w:t>
        </w:r>
      </w:ins>
    </w:p>
    <w:p w14:paraId="5161A08A" w14:textId="77777777" w:rsidR="005B758A" w:rsidRDefault="005B758A" w:rsidP="005B758A">
      <w:pPr>
        <w:pStyle w:val="Akapitzlist"/>
        <w:numPr>
          <w:ilvl w:val="0"/>
          <w:numId w:val="34"/>
        </w:numPr>
        <w:spacing w:after="0" w:line="300" w:lineRule="auto"/>
        <w:ind w:left="470" w:hanging="357"/>
        <w:jc w:val="both"/>
        <w:rPr>
          <w:ins w:id="2" w:author="Katarzyna Ogorzałek" w:date="2026-01-13T10:28:00Z"/>
          <w:rFonts w:ascii="Arial" w:hAnsi="Arial" w:cs="Arial"/>
          <w:sz w:val="20"/>
          <w:szCs w:val="20"/>
        </w:rPr>
      </w:pPr>
      <w:ins w:id="3" w:author="Katarzyna Ogorzałek" w:date="2026-01-13T10:28:00Z">
        <w:r>
          <w:rPr>
            <w:rFonts w:ascii="Arial" w:hAnsi="Arial" w:cs="Arial"/>
            <w:sz w:val="20"/>
            <w:szCs w:val="20"/>
          </w:rPr>
          <w:t xml:space="preserve">Zapłata faktury nastąpi z uwzględnieniem przepisów art. 108a ust. 1a ustawy podatku od towarów i usług, </w:t>
        </w:r>
      </w:ins>
    </w:p>
    <w:p w14:paraId="2958B217" w14:textId="77777777" w:rsidR="005B758A" w:rsidRDefault="005B758A" w:rsidP="005B758A">
      <w:pPr>
        <w:pStyle w:val="Akapitzlist"/>
        <w:numPr>
          <w:ilvl w:val="0"/>
          <w:numId w:val="34"/>
        </w:numPr>
        <w:spacing w:after="0" w:line="300" w:lineRule="auto"/>
        <w:ind w:left="470" w:hanging="357"/>
        <w:jc w:val="both"/>
        <w:rPr>
          <w:ins w:id="4" w:author="Katarzyna Ogorzałek" w:date="2026-01-13T10:28:00Z"/>
          <w:rFonts w:ascii="Arial" w:hAnsi="Arial" w:cs="Arial"/>
          <w:sz w:val="20"/>
          <w:szCs w:val="20"/>
        </w:rPr>
      </w:pPr>
      <w:ins w:id="5" w:author="Katarzyna Ogorzałek" w:date="2026-01-13T10:28:00Z">
        <w:r>
          <w:rPr>
            <w:rFonts w:ascii="Arial" w:hAnsi="Arial" w:cs="Arial"/>
            <w:sz w:val="20"/>
            <w:szCs w:val="20"/>
          </w:rPr>
          <w:t>Począwszy od dnia, gdy stosowanie Krajowego Systemu e-Faktur (w skrócie KSeF) stanie się obowiązkowe na podstawie przepisu prawa, w szczególności ustawy z dnia 5 sierpnia 2025 r. o zmianie ustawy o podatku od towarów i usług oraz ustawy o zmianie ustawy o podatku od towarów i usług oraz niektórych innych ustaw (Dz. U. 2025 r. poz. 1203 r.), podstawą do przekazania wynagrodzenia należnego Wykonawcy będzie prawidłowo wystawiona e-faktura VAT w KSeF.</w:t>
        </w:r>
      </w:ins>
    </w:p>
    <w:p w14:paraId="4AB4DBAB" w14:textId="77777777" w:rsidR="005B758A" w:rsidRDefault="005B758A" w:rsidP="005B758A">
      <w:pPr>
        <w:pStyle w:val="Akapitzlist"/>
        <w:numPr>
          <w:ilvl w:val="0"/>
          <w:numId w:val="34"/>
        </w:numPr>
        <w:spacing w:after="0" w:line="300" w:lineRule="auto"/>
        <w:ind w:left="470" w:hanging="357"/>
        <w:jc w:val="both"/>
        <w:rPr>
          <w:ins w:id="6" w:author="Katarzyna Ogorzałek" w:date="2026-01-13T10:28:00Z"/>
          <w:rFonts w:ascii="Arial" w:hAnsi="Arial" w:cs="Arial"/>
          <w:sz w:val="20"/>
          <w:szCs w:val="20"/>
        </w:rPr>
      </w:pPr>
      <w:ins w:id="7" w:author="Katarzyna Ogorzałek" w:date="2026-01-13T10:28:00Z">
        <w:r>
          <w:rPr>
            <w:rFonts w:ascii="Arial" w:hAnsi="Arial" w:cs="Arial"/>
            <w:sz w:val="20"/>
            <w:szCs w:val="20"/>
          </w:rPr>
          <w:t>Strony zgodnie oświadczają, że w odniesieniu do faktur ustrukturyzowanych wystawianych za pośrednictwem Krajowego Systemu e-Faktur podstawową i wiążącą formą identyfikacji każdej faktury, dla celów niniejszej umowy i wszelkich powiązanych rozliczeń, jest unikalny numer identyfikujący fakturę naddany przez KSeF (numer KSeF), a nie numer nadany przez Wykonawcę w ramach własnej serii numeracji.</w:t>
        </w:r>
      </w:ins>
    </w:p>
    <w:p w14:paraId="175C1B9F" w14:textId="77777777" w:rsidR="005B758A" w:rsidRDefault="005B758A" w:rsidP="005B758A">
      <w:pPr>
        <w:pStyle w:val="Akapitzlist"/>
        <w:numPr>
          <w:ilvl w:val="0"/>
          <w:numId w:val="34"/>
        </w:numPr>
        <w:spacing w:after="0" w:line="300" w:lineRule="auto"/>
        <w:ind w:left="470" w:hanging="357"/>
        <w:jc w:val="both"/>
        <w:rPr>
          <w:ins w:id="8" w:author="Katarzyna Ogorzałek" w:date="2026-01-13T10:28:00Z"/>
          <w:rFonts w:ascii="Arial" w:hAnsi="Arial" w:cs="Arial"/>
          <w:sz w:val="20"/>
          <w:szCs w:val="20"/>
        </w:rPr>
      </w:pPr>
      <w:ins w:id="9" w:author="Katarzyna Ogorzałek" w:date="2026-01-13T10:28:00Z">
        <w:r>
          <w:rPr>
            <w:rFonts w:ascii="Arial" w:hAnsi="Arial" w:cs="Arial"/>
            <w:sz w:val="20"/>
            <w:szCs w:val="20"/>
          </w:rPr>
          <w:t>Wszelkie odwołania do faktury w korespondencji, zawiadomieniach, notach korygujących oraz w miarę możliwości technicznych i prawnych, w tytułach przelewów, powinny zawierać numer KSeF (lub zbiorczy identyfikator KSeF dla płatności zbiorczych, jeżeli jest to stosowane i możliwe.</w:t>
        </w:r>
      </w:ins>
    </w:p>
    <w:p w14:paraId="439C56D6" w14:textId="77777777" w:rsidR="005B758A" w:rsidRDefault="005B758A" w:rsidP="005B758A">
      <w:pPr>
        <w:pStyle w:val="Akapitzlist"/>
        <w:numPr>
          <w:ilvl w:val="0"/>
          <w:numId w:val="34"/>
        </w:numPr>
        <w:spacing w:after="0" w:line="300" w:lineRule="auto"/>
        <w:ind w:left="470" w:hanging="357"/>
        <w:jc w:val="both"/>
        <w:rPr>
          <w:ins w:id="10" w:author="Katarzyna Ogorzałek" w:date="2026-01-13T10:28:00Z"/>
          <w:rFonts w:ascii="Arial" w:hAnsi="Arial" w:cs="Arial"/>
          <w:sz w:val="20"/>
          <w:szCs w:val="20"/>
        </w:rPr>
      </w:pPr>
      <w:ins w:id="11" w:author="Katarzyna Ogorzałek" w:date="2026-01-13T10:28:00Z">
        <w:r>
          <w:rPr>
            <w:rFonts w:ascii="Arial" w:hAnsi="Arial" w:cs="Arial"/>
            <w:sz w:val="20"/>
            <w:szCs w:val="20"/>
          </w:rPr>
          <w:t>Za datę otrzymania faktury uznaje się datę nadania jej numeru KSeF przez system.</w:t>
        </w:r>
      </w:ins>
    </w:p>
    <w:p w14:paraId="5FBC32CC" w14:textId="77777777" w:rsidR="005B758A" w:rsidRDefault="005B758A" w:rsidP="005B758A">
      <w:pPr>
        <w:pStyle w:val="Akapitzlist"/>
        <w:numPr>
          <w:ilvl w:val="0"/>
          <w:numId w:val="34"/>
        </w:numPr>
        <w:spacing w:after="0" w:line="300" w:lineRule="auto"/>
        <w:ind w:left="470" w:hanging="357"/>
        <w:jc w:val="both"/>
        <w:rPr>
          <w:ins w:id="12" w:author="Katarzyna Ogorzałek" w:date="2026-01-13T10:28:00Z"/>
          <w:rFonts w:ascii="Arial" w:hAnsi="Arial" w:cs="Arial"/>
          <w:sz w:val="20"/>
          <w:szCs w:val="20"/>
        </w:rPr>
      </w:pPr>
      <w:ins w:id="13" w:author="Katarzyna Ogorzałek" w:date="2026-01-13T10:28:00Z">
        <w:r>
          <w:rPr>
            <w:rFonts w:ascii="Arial" w:hAnsi="Arial" w:cs="Arial"/>
            <w:sz w:val="20"/>
            <w:szCs w:val="20"/>
          </w:rPr>
          <w:t>W przypadku wystąpienia awarii KSeF lub błędów technicznych albo merytorycznych w KSeF należy postępować zgodnie z aktualnymi przepisami prawa (ustawy, rozporządzenia) i zawartymi w nich procedurami.</w:t>
        </w:r>
      </w:ins>
    </w:p>
    <w:p w14:paraId="0D050B4A" w14:textId="270D40B3" w:rsidR="005814B4" w:rsidRPr="00800A96" w:rsidDel="005B758A" w:rsidRDefault="005814B4" w:rsidP="003C1FDF">
      <w:pPr>
        <w:pStyle w:val="Akapitzlist"/>
        <w:numPr>
          <w:ilvl w:val="0"/>
          <w:numId w:val="4"/>
        </w:numPr>
        <w:spacing w:after="0" w:line="300" w:lineRule="auto"/>
        <w:ind w:left="470" w:hanging="357"/>
        <w:jc w:val="both"/>
        <w:rPr>
          <w:del w:id="14" w:author="Katarzyna Ogorzałek" w:date="2026-01-13T10:28:00Z"/>
          <w:rFonts w:ascii="Arial" w:hAnsi="Arial" w:cs="Arial"/>
          <w:sz w:val="20"/>
          <w:szCs w:val="20"/>
        </w:rPr>
      </w:pPr>
      <w:del w:id="15" w:author="Katarzyna Ogorzałek" w:date="2026-01-13T10:28:00Z">
        <w:r w:rsidRPr="00800A96" w:rsidDel="005B758A">
          <w:rPr>
            <w:rFonts w:ascii="Arial" w:hAnsi="Arial" w:cs="Arial"/>
            <w:sz w:val="20"/>
            <w:szCs w:val="20"/>
          </w:rPr>
          <w:delTex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 </w:delText>
        </w:r>
      </w:del>
    </w:p>
    <w:p w14:paraId="158EC684" w14:textId="0C540302" w:rsidR="005814B4" w:rsidRPr="00800A96" w:rsidDel="005B758A" w:rsidRDefault="005814B4" w:rsidP="003C1FDF">
      <w:pPr>
        <w:pStyle w:val="Akapitzlist"/>
        <w:numPr>
          <w:ilvl w:val="0"/>
          <w:numId w:val="4"/>
        </w:numPr>
        <w:spacing w:after="0" w:line="300" w:lineRule="auto"/>
        <w:ind w:left="470" w:hanging="357"/>
        <w:jc w:val="both"/>
        <w:rPr>
          <w:del w:id="16" w:author="Katarzyna Ogorzałek" w:date="2026-01-13T10:28:00Z"/>
          <w:rFonts w:ascii="Arial" w:hAnsi="Arial" w:cs="Arial"/>
          <w:sz w:val="20"/>
          <w:szCs w:val="20"/>
        </w:rPr>
      </w:pPr>
      <w:del w:id="17" w:author="Katarzyna Ogorzałek" w:date="2026-01-13T10:28:00Z">
        <w:r w:rsidRPr="00800A96" w:rsidDel="005B758A">
          <w:rPr>
            <w:rFonts w:ascii="Arial" w:hAnsi="Arial" w:cs="Arial"/>
            <w:sz w:val="20"/>
            <w:szCs w:val="20"/>
          </w:rPr>
          <w:delText xml:space="preserve">Zapłata faktury nastąpi z uwzględnieniem przepisów art. 108a ust. 1a ustawy podatku od towarów i usług, </w:delText>
        </w:r>
      </w:del>
    </w:p>
    <w:p w14:paraId="21627083" w14:textId="283D7B57" w:rsidR="005814B4" w:rsidRPr="00800A96" w:rsidDel="005B758A" w:rsidRDefault="005814B4" w:rsidP="003C1FDF">
      <w:pPr>
        <w:pStyle w:val="Akapitzlist"/>
        <w:numPr>
          <w:ilvl w:val="0"/>
          <w:numId w:val="4"/>
        </w:numPr>
        <w:spacing w:after="0" w:line="300" w:lineRule="auto"/>
        <w:ind w:left="470" w:hanging="357"/>
        <w:jc w:val="both"/>
        <w:rPr>
          <w:del w:id="18" w:author="Katarzyna Ogorzałek" w:date="2026-01-13T10:28:00Z"/>
          <w:rFonts w:ascii="Arial" w:hAnsi="Arial" w:cs="Arial"/>
          <w:sz w:val="20"/>
          <w:szCs w:val="20"/>
        </w:rPr>
      </w:pPr>
      <w:del w:id="19" w:author="Katarzyna Ogorzałek" w:date="2026-01-13T10:28:00Z">
        <w:r w:rsidRPr="00800A96" w:rsidDel="005B758A">
          <w:rPr>
            <w:rFonts w:ascii="Arial" w:hAnsi="Arial" w:cs="Arial"/>
            <w:sz w:val="20"/>
            <w:szCs w:val="20"/>
          </w:rPr>
          <w:delText>Wykonawca jest zobowiązany podać na fakturze adnotację „mechanizm podzielonej płatności”.</w:delText>
        </w:r>
      </w:del>
    </w:p>
    <w:p w14:paraId="58831669" w14:textId="5FB0401F" w:rsidR="005814B4" w:rsidRPr="00800A96" w:rsidDel="005B758A" w:rsidRDefault="005814B4" w:rsidP="003C1FDF">
      <w:pPr>
        <w:pStyle w:val="Akapitzlist"/>
        <w:numPr>
          <w:ilvl w:val="0"/>
          <w:numId w:val="4"/>
        </w:numPr>
        <w:spacing w:after="0" w:line="300" w:lineRule="auto"/>
        <w:ind w:left="470" w:hanging="357"/>
        <w:jc w:val="both"/>
        <w:rPr>
          <w:del w:id="20" w:author="Katarzyna Ogorzałek" w:date="2026-01-13T10:28:00Z"/>
          <w:rFonts w:ascii="Arial" w:hAnsi="Arial" w:cs="Arial"/>
          <w:sz w:val="20"/>
          <w:szCs w:val="20"/>
        </w:rPr>
      </w:pPr>
      <w:del w:id="21" w:author="Katarzyna Ogorzałek" w:date="2026-01-13T10:28:00Z">
        <w:r w:rsidRPr="00800A96" w:rsidDel="005B758A">
          <w:rPr>
            <w:rFonts w:ascii="Arial" w:hAnsi="Arial" w:cs="Arial"/>
            <w:sz w:val="20"/>
            <w:szCs w:val="20"/>
          </w:rPr>
          <w:delTex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VAT - Wykazie podmiotów zarejestrowanych jako podatnicy VAT, niezarejestrowanych oraz wykreślonych i przywróconych do rejestru VAT, najpóźniej na 5 dni roboczych przed wyznaczonym terminem płatności,</w:delText>
        </w:r>
      </w:del>
    </w:p>
    <w:p w14:paraId="028BBA27" w14:textId="39D9434B" w:rsidR="005814B4" w:rsidRPr="00CA7367" w:rsidDel="005B758A" w:rsidRDefault="005814B4" w:rsidP="003C1FDF">
      <w:pPr>
        <w:pStyle w:val="Akapitzlist"/>
        <w:numPr>
          <w:ilvl w:val="0"/>
          <w:numId w:val="4"/>
        </w:numPr>
        <w:spacing w:after="0" w:line="300" w:lineRule="auto"/>
        <w:ind w:left="470" w:hanging="357"/>
        <w:jc w:val="both"/>
        <w:rPr>
          <w:del w:id="22" w:author="Katarzyna Ogorzałek" w:date="2026-01-13T10:28:00Z"/>
          <w:rFonts w:ascii="Arial" w:hAnsi="Arial" w:cs="Arial"/>
          <w:sz w:val="20"/>
          <w:szCs w:val="20"/>
        </w:rPr>
      </w:pPr>
      <w:del w:id="23" w:author="Katarzyna Ogorzałek" w:date="2026-01-13T10:28:00Z">
        <w:r w:rsidRPr="00800A96" w:rsidDel="005B758A">
          <w:rPr>
            <w:rFonts w:ascii="Arial" w:hAnsi="Arial" w:cs="Arial"/>
            <w:sz w:val="20"/>
            <w:szCs w:val="20"/>
          </w:rPr>
          <w:delText>W przypadku, w którym Wykonawca, dla potrzeb płatności, wskaże rachunek bankowy zawarty w powyższym Wykazie w terminie późniejszym, ustalony pierwotnie termin płatności ulega wydłużeniu i wynosi 5 dni roboczych od dnia wskazania rachunku ujawnionego w/w Wykazie.</w:delText>
        </w:r>
      </w:del>
    </w:p>
    <w:p w14:paraId="0743E28D" w14:textId="0B28BBEE" w:rsidR="004419BC" w:rsidRPr="00800A96" w:rsidRDefault="004419BC" w:rsidP="00800A96">
      <w:pPr>
        <w:spacing w:after="0" w:line="300" w:lineRule="auto"/>
        <w:jc w:val="center"/>
        <w:rPr>
          <w:rFonts w:ascii="Arial" w:hAnsi="Arial" w:cs="Arial"/>
          <w:b/>
          <w:bCs/>
          <w:sz w:val="20"/>
          <w:szCs w:val="20"/>
        </w:rPr>
      </w:pPr>
      <w:r w:rsidRPr="00800A96">
        <w:rPr>
          <w:rFonts w:ascii="Arial" w:hAnsi="Arial" w:cs="Arial"/>
          <w:b/>
          <w:bCs/>
          <w:sz w:val="20"/>
          <w:szCs w:val="20"/>
        </w:rPr>
        <w:t>§ 4</w:t>
      </w:r>
    </w:p>
    <w:p w14:paraId="55470FC2" w14:textId="7E25B2A8"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38B7489F" w14:textId="116D9B93"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223465E9" w14:textId="7967956E" w:rsidR="004E5106" w:rsidRPr="00D97AA0" w:rsidRDefault="004E5106" w:rsidP="004C7C14">
      <w:pPr>
        <w:pStyle w:val="Akapitzlist"/>
        <w:numPr>
          <w:ilvl w:val="0"/>
          <w:numId w:val="25"/>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1E65E800" w14:textId="5C132FA9" w:rsidR="00822612" w:rsidRDefault="00822612" w:rsidP="003C1FDF">
      <w:pPr>
        <w:pStyle w:val="Akapitzlist"/>
        <w:numPr>
          <w:ilvl w:val="0"/>
          <w:numId w:val="17"/>
        </w:numPr>
        <w:spacing w:after="0" w:line="288" w:lineRule="auto"/>
        <w:ind w:right="-6"/>
        <w:rPr>
          <w:rFonts w:ascii="Arial" w:hAnsi="Arial" w:cs="Arial"/>
          <w:sz w:val="20"/>
        </w:rPr>
      </w:pPr>
      <w:r>
        <w:rPr>
          <w:rFonts w:ascii="Arial" w:hAnsi="Arial" w:cs="Arial"/>
          <w:sz w:val="20"/>
        </w:rPr>
        <w:t>P</w:t>
      </w:r>
      <w:r w:rsidRPr="00822612">
        <w:rPr>
          <w:rFonts w:ascii="Arial" w:hAnsi="Arial" w:cs="Arial"/>
          <w:sz w:val="20"/>
        </w:rPr>
        <w:t>rotokolarne wprowadzenie Wykonawcy na teren robót, w terminie</w:t>
      </w:r>
      <w:r w:rsidR="001E3A07">
        <w:rPr>
          <w:rFonts w:ascii="Arial" w:hAnsi="Arial" w:cs="Arial"/>
          <w:sz w:val="20"/>
        </w:rPr>
        <w:t xml:space="preserve"> 7 dni od dnia podpisania umowy;</w:t>
      </w:r>
    </w:p>
    <w:p w14:paraId="575DD88A" w14:textId="696BCF6B" w:rsidR="001E3A07" w:rsidRPr="00822612" w:rsidRDefault="001E3A07" w:rsidP="003C1FDF">
      <w:pPr>
        <w:pStyle w:val="Akapitzlist"/>
        <w:numPr>
          <w:ilvl w:val="0"/>
          <w:numId w:val="17"/>
        </w:numPr>
        <w:spacing w:after="0" w:line="288" w:lineRule="auto"/>
        <w:ind w:right="-6"/>
        <w:jc w:val="both"/>
        <w:rPr>
          <w:rFonts w:ascii="Arial" w:hAnsi="Arial" w:cs="Arial"/>
          <w:sz w:val="20"/>
        </w:rPr>
      </w:pPr>
      <w:r>
        <w:rPr>
          <w:rFonts w:ascii="Arial" w:hAnsi="Arial" w:cs="Arial"/>
          <w:sz w:val="20"/>
          <w:szCs w:val="20"/>
        </w:rPr>
        <w:t>S</w:t>
      </w:r>
      <w:r w:rsidRPr="00800A96">
        <w:rPr>
          <w:rFonts w:ascii="Arial" w:hAnsi="Arial" w:cs="Arial"/>
          <w:sz w:val="20"/>
          <w:szCs w:val="20"/>
        </w:rPr>
        <w:t>prawowanie nadzoru inw</w:t>
      </w:r>
      <w:r w:rsidR="003230AE">
        <w:rPr>
          <w:rFonts w:ascii="Arial" w:hAnsi="Arial" w:cs="Arial"/>
          <w:sz w:val="20"/>
          <w:szCs w:val="20"/>
        </w:rPr>
        <w:t>estorskiego do dnia odbioru robó</w:t>
      </w:r>
      <w:r w:rsidRPr="00800A96">
        <w:rPr>
          <w:rFonts w:ascii="Arial" w:hAnsi="Arial" w:cs="Arial"/>
          <w:sz w:val="20"/>
          <w:szCs w:val="20"/>
        </w:rPr>
        <w:t>t budowlanych, stanowiących przedmiot zamówienia</w:t>
      </w:r>
      <w:r w:rsidR="00D97AA0">
        <w:rPr>
          <w:rFonts w:ascii="Arial" w:hAnsi="Arial" w:cs="Arial"/>
          <w:sz w:val="20"/>
          <w:szCs w:val="20"/>
        </w:rPr>
        <w:t xml:space="preserve">. </w:t>
      </w:r>
      <w:r w:rsidR="00D97AA0" w:rsidRPr="002664F5">
        <w:rPr>
          <w:rFonts w:ascii="Arial" w:hAnsi="Arial" w:cs="Arial"/>
          <w:sz w:val="20"/>
        </w:rPr>
        <w:t>O zmianie osoby pełniącej funkcję inspektora nadzoru w danej branży bądź specjalności i ustanowieniu innego inspektora, Zamawiający każdorazowo powiadamia na piśmie Wykonawcę, z co najmniej 7–dniowym wyprzedzeniem</w:t>
      </w:r>
      <w:r w:rsidR="00D97AA0">
        <w:rPr>
          <w:rFonts w:ascii="Arial" w:hAnsi="Arial" w:cs="Arial"/>
          <w:sz w:val="20"/>
        </w:rPr>
        <w:t>.</w:t>
      </w:r>
    </w:p>
    <w:p w14:paraId="468200DF" w14:textId="4B738DF8" w:rsidR="00822612" w:rsidRPr="00822612" w:rsidRDefault="00822612" w:rsidP="003C1FDF">
      <w:pPr>
        <w:pStyle w:val="Akapitzlist"/>
        <w:numPr>
          <w:ilvl w:val="0"/>
          <w:numId w:val="17"/>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okonywanie odbiorów robót;</w:t>
      </w:r>
    </w:p>
    <w:p w14:paraId="04683FAF" w14:textId="53D55CB1" w:rsidR="00822612" w:rsidRPr="006F4BE6" w:rsidRDefault="00822612" w:rsidP="003C1FDF">
      <w:pPr>
        <w:pStyle w:val="Akapitzlist"/>
        <w:numPr>
          <w:ilvl w:val="0"/>
          <w:numId w:val="17"/>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2E5FD9CB" w14:textId="3E093283" w:rsidR="00822612" w:rsidRPr="00822612" w:rsidRDefault="00822612" w:rsidP="003C1FDF">
      <w:pPr>
        <w:pStyle w:val="Akapitzlist"/>
        <w:numPr>
          <w:ilvl w:val="0"/>
          <w:numId w:val="17"/>
        </w:numPr>
        <w:spacing w:after="0" w:line="288" w:lineRule="auto"/>
        <w:ind w:right="87"/>
        <w:jc w:val="both"/>
        <w:rPr>
          <w:rFonts w:ascii="Arial" w:hAnsi="Arial" w:cs="Arial"/>
          <w:sz w:val="20"/>
        </w:rPr>
      </w:pPr>
      <w:r w:rsidRPr="00822612">
        <w:rPr>
          <w:rFonts w:ascii="Arial" w:hAnsi="Arial" w:cs="Arial"/>
          <w:sz w:val="20"/>
        </w:rPr>
        <w:t xml:space="preserve">Osoby odpowiedzialne za kontakty dla celów technicznych realizacji przedmiotu umowy Zamawiający wskazuje w </w:t>
      </w:r>
      <w:r w:rsidR="006B2F21">
        <w:rPr>
          <w:rFonts w:ascii="Arial" w:hAnsi="Arial" w:cs="Arial"/>
          <w:sz w:val="20"/>
        </w:rPr>
        <w:t>§ 8</w:t>
      </w:r>
      <w:r w:rsidRPr="00CC0C91">
        <w:rPr>
          <w:rFonts w:ascii="Arial" w:hAnsi="Arial" w:cs="Arial"/>
          <w:sz w:val="20"/>
        </w:rPr>
        <w:t xml:space="preserve"> ust.</w:t>
      </w:r>
      <w:r w:rsidRPr="00822612">
        <w:rPr>
          <w:rFonts w:ascii="Arial" w:hAnsi="Arial" w:cs="Arial"/>
          <w:sz w:val="20"/>
        </w:rPr>
        <w:t xml:space="preserve"> 1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2E330395" w14:textId="77777777" w:rsidR="00822612" w:rsidRDefault="00822612" w:rsidP="003C1FDF">
      <w:pPr>
        <w:numPr>
          <w:ilvl w:val="0"/>
          <w:numId w:val="17"/>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Dokument pełnomocnictwa przygotowuje Zamawiający na podstawie informacji o osobie i zakresie umocowania, które Wykonawca przekaże Zamawiającemu z co najmniej 7-dniowym wyprzedzeniem w stosunku do potrzeb (w wersji papierowej i elektronicznej edytowalnej), do podpisu Zamawiającemu. </w:t>
      </w:r>
    </w:p>
    <w:p w14:paraId="1FC4ABCC" w14:textId="77777777" w:rsidR="00822612" w:rsidRDefault="00822612" w:rsidP="00822612">
      <w:pPr>
        <w:spacing w:after="0" w:line="288" w:lineRule="auto"/>
        <w:ind w:right="87"/>
        <w:jc w:val="center"/>
        <w:rPr>
          <w:rFonts w:ascii="Arial" w:hAnsi="Arial" w:cs="Arial"/>
          <w:b/>
          <w:sz w:val="20"/>
        </w:rPr>
      </w:pPr>
    </w:p>
    <w:p w14:paraId="761D45DD" w14:textId="3E38AFFF"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6C12410F" w14:textId="21828E1F" w:rsidR="004E5106" w:rsidRPr="00822612" w:rsidRDefault="004E5106" w:rsidP="004C7C14">
      <w:pPr>
        <w:pStyle w:val="Akapitzlist"/>
        <w:numPr>
          <w:ilvl w:val="0"/>
          <w:numId w:val="25"/>
        </w:numPr>
        <w:spacing w:after="0" w:line="300" w:lineRule="auto"/>
        <w:ind w:left="284" w:hanging="284"/>
        <w:jc w:val="both"/>
        <w:rPr>
          <w:rFonts w:ascii="Arial" w:hAnsi="Arial" w:cs="Arial"/>
          <w:sz w:val="20"/>
          <w:szCs w:val="20"/>
        </w:rPr>
      </w:pPr>
      <w:r w:rsidRPr="00822612">
        <w:rPr>
          <w:rFonts w:ascii="Arial" w:hAnsi="Arial" w:cs="Arial"/>
          <w:sz w:val="20"/>
          <w:szCs w:val="20"/>
        </w:rPr>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1B0FCD6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zobowiązuje się przejąć teren robót w zakresie niezbędnym do ich wykonania. Przekazanie terenu robót nastąpi w ciągu 7 dni roboczych od podpisania umowy. </w:t>
      </w:r>
    </w:p>
    <w:p w14:paraId="4847675E" w14:textId="6A87C722"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Z dniem przejęcia od Zamawiającego terenu robót, Wykonawca ponosi odpowiedzialność na zasadach ogólnych za szkody wyrządzone na tym terenie</w:t>
      </w:r>
      <w:r w:rsidR="00A046A6">
        <w:rPr>
          <w:rFonts w:ascii="Arial" w:hAnsi="Arial" w:cs="Arial"/>
          <w:sz w:val="20"/>
        </w:rPr>
        <w:t xml:space="preserve">, </w:t>
      </w:r>
      <w:r w:rsidR="00A046A6" w:rsidRPr="00A046A6">
        <w:rPr>
          <w:rFonts w:ascii="Arial" w:hAnsi="Arial" w:cs="Arial"/>
          <w:sz w:val="20"/>
        </w:rPr>
        <w:t>ponoszenie pełnej odpowiedzialności za szkody i następstwa nieszczęśliwych wypadków pracowników i osób trzecich powstałe w związku z prowadzonymi pracami, w tym także ruchem pojazdów</w:t>
      </w:r>
      <w:r w:rsidRPr="0008398D">
        <w:rPr>
          <w:rFonts w:ascii="Arial" w:hAnsi="Arial" w:cs="Arial"/>
          <w:sz w:val="20"/>
        </w:rPr>
        <w:t xml:space="preserve">. </w:t>
      </w:r>
    </w:p>
    <w:p w14:paraId="76556C8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lastRenderedPageBreak/>
        <w:t xml:space="preserve">Wykonawca wykona roboty z materiałów własnych oraz zobowiązany jest do ich należytego zabezpieczenia przed uszkodzeniem lub utratą. </w:t>
      </w:r>
    </w:p>
    <w:p w14:paraId="46310F52"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32590EF"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Do obowiązków Wykonawcy, w zakresie realizacji robót w niniejszym zamówieniu, należy również: </w:t>
      </w:r>
    </w:p>
    <w:p w14:paraId="38C43E98" w14:textId="66275E7D"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Pr>
          <w:rFonts w:ascii="Arial" w:hAnsi="Arial" w:cs="Arial"/>
          <w:sz w:val="20"/>
          <w:szCs w:val="20"/>
        </w:rPr>
        <w:t>prowadzonych robót</w:t>
      </w:r>
      <w:r w:rsidRPr="0008398D">
        <w:rPr>
          <w:rFonts w:ascii="Arial" w:hAnsi="Arial" w:cs="Arial"/>
          <w:sz w:val="20"/>
          <w:szCs w:val="20"/>
        </w:rPr>
        <w:t xml:space="preserve">, </w:t>
      </w:r>
    </w:p>
    <w:p w14:paraId="767F1F18"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wykonywanie wszelkich czynności dodatkowych wynikających z przyjętej technologii wykonania robót oraz wynikających z dostępu do miejsca robót; </w:t>
      </w:r>
    </w:p>
    <w:p w14:paraId="05D8C72B"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właściwych warunków bezpieczeństwa i higieny pracy oraz ochrony środowiska w miejscu robót i jego otoczeniu; </w:t>
      </w:r>
    </w:p>
    <w:p w14:paraId="685D8261"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odpowiednio wykwalifikowanych osób do wykonania zamówienia zgodnie z wymogami ustawy Prawo budowlane; </w:t>
      </w:r>
    </w:p>
    <w:p w14:paraId="665FA132" w14:textId="77777777" w:rsidR="00822612"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0F60C452" w14:textId="0F14BCFD" w:rsidR="001E3A07" w:rsidRPr="001E3A07" w:rsidRDefault="001E3A07" w:rsidP="003C1FDF">
      <w:pPr>
        <w:numPr>
          <w:ilvl w:val="1"/>
          <w:numId w:val="16"/>
        </w:numPr>
        <w:spacing w:after="3" w:line="288" w:lineRule="auto"/>
        <w:ind w:right="8"/>
        <w:jc w:val="both"/>
        <w:rPr>
          <w:rFonts w:ascii="Arial" w:hAnsi="Arial" w:cs="Arial"/>
          <w:sz w:val="20"/>
          <w:szCs w:val="20"/>
        </w:rPr>
      </w:pPr>
      <w:r>
        <w:rPr>
          <w:rFonts w:ascii="Arial" w:hAnsi="Arial" w:cs="Arial"/>
          <w:sz w:val="20"/>
          <w:szCs w:val="20"/>
        </w:rPr>
        <w:t>w</w:t>
      </w:r>
      <w:r w:rsidRPr="001E3A07">
        <w:rPr>
          <w:rFonts w:ascii="Arial" w:hAnsi="Arial" w:cs="Arial"/>
          <w:sz w:val="20"/>
          <w:szCs w:val="20"/>
        </w:rPr>
        <w:t>szystkie materiały pochodzące z prowadzonych w rama</w:t>
      </w:r>
      <w:r w:rsidR="00E470EC">
        <w:rPr>
          <w:rFonts w:ascii="Arial" w:hAnsi="Arial" w:cs="Arial"/>
          <w:sz w:val="20"/>
          <w:szCs w:val="20"/>
        </w:rPr>
        <w:t>ch przedmiotowej inwestycji robó</w:t>
      </w:r>
      <w:r w:rsidRPr="001E3A07">
        <w:rPr>
          <w:rFonts w:ascii="Arial" w:hAnsi="Arial" w:cs="Arial"/>
          <w:sz w:val="20"/>
          <w:szCs w:val="20"/>
        </w:rPr>
        <w:t>t, wymagające wywozu, nienadające się do ponownego wykorzystania, pochodzące z rob</w:t>
      </w:r>
      <w:r w:rsidR="003230AE">
        <w:rPr>
          <w:rFonts w:ascii="Arial" w:hAnsi="Arial" w:cs="Arial"/>
          <w:sz w:val="20"/>
          <w:szCs w:val="20"/>
        </w:rPr>
        <w:t>ó</w:t>
      </w:r>
      <w:r w:rsidRPr="001E3A07">
        <w:rPr>
          <w:rFonts w:ascii="Arial" w:hAnsi="Arial" w:cs="Arial"/>
          <w:sz w:val="20"/>
          <w:szCs w:val="20"/>
        </w:rPr>
        <w:t>t rozbiórkowych, będą w posiadaniu Wykonawcy, który powinien je zagospodarować zgodnie z przepisami powszechnie obowiązującym</w:t>
      </w:r>
      <w:r>
        <w:rPr>
          <w:rFonts w:ascii="Arial" w:hAnsi="Arial" w:cs="Arial"/>
          <w:sz w:val="20"/>
          <w:szCs w:val="20"/>
        </w:rPr>
        <w:t>i bez dodatkowego wynagrodzenia;</w:t>
      </w:r>
    </w:p>
    <w:p w14:paraId="7DB7F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dostawa materiałów i urządzeń oraz zapewnienie narzędzi i sprzętu niezbędnych do realizacji przedmiotu zamówienia,</w:t>
      </w:r>
    </w:p>
    <w:p w14:paraId="14EB6591"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niezwłoczne usunięcie wszelkich </w:t>
      </w:r>
      <w:r>
        <w:rPr>
          <w:rFonts w:ascii="Arial" w:hAnsi="Arial" w:cs="Arial"/>
          <w:sz w:val="20"/>
          <w:szCs w:val="20"/>
        </w:rPr>
        <w:t xml:space="preserve">stwierdzonych </w:t>
      </w:r>
      <w:r w:rsidRPr="0008398D">
        <w:rPr>
          <w:rFonts w:ascii="Arial" w:hAnsi="Arial" w:cs="Arial"/>
          <w:sz w:val="20"/>
          <w:szCs w:val="20"/>
        </w:rPr>
        <w:t xml:space="preserve">wad i usterek w trakcie trwania robót w terminie uzgodnionym z </w:t>
      </w:r>
      <w:r>
        <w:rPr>
          <w:rFonts w:ascii="Arial" w:hAnsi="Arial" w:cs="Arial"/>
          <w:sz w:val="20"/>
          <w:szCs w:val="20"/>
        </w:rPr>
        <w:t>Zamawiającym</w:t>
      </w:r>
      <w:r w:rsidRPr="0008398D">
        <w:rPr>
          <w:rFonts w:ascii="Arial" w:hAnsi="Arial" w:cs="Arial"/>
          <w:sz w:val="20"/>
          <w:szCs w:val="20"/>
        </w:rPr>
        <w:t>. Do chwili potwierdzenia usunięcia stwierdzonych wad i usterek Wykonawca nie może zgłosić gotowości do odbioru,</w:t>
      </w:r>
    </w:p>
    <w:p w14:paraId="25A42825"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niezwłocz</w:t>
      </w:r>
      <w:r>
        <w:rPr>
          <w:rFonts w:ascii="Arial" w:hAnsi="Arial" w:cs="Arial"/>
          <w:sz w:val="20"/>
          <w:szCs w:val="20"/>
        </w:rPr>
        <w:t xml:space="preserve">ne informowanie Zamawiającego </w:t>
      </w:r>
      <w:r w:rsidRPr="0008398D">
        <w:rPr>
          <w:rFonts w:ascii="Arial" w:hAnsi="Arial" w:cs="Arial"/>
          <w:sz w:val="20"/>
          <w:szCs w:val="20"/>
        </w:rPr>
        <w:t>o problemach technicznych lub okolicznościach, które mogą wpłynąć na jakość robót lub termin zakończenia robót,</w:t>
      </w:r>
    </w:p>
    <w:p w14:paraId="25A4DD53"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w zakresie zatrudnienia Zamawiający wymaga zatrudnienia przez Wykonawcę lub podwykonawcę, na podstawie umowy o pracę, osób, które wykonują czynności bezpośrednio związane z wykonywaniem robót, czyli pracowników fizycznych oraz operatorów sprzętu budowlanego wykonujących roboty budowlane w zakresie realizacji zamówienia. Wymóg nie dotyczy m.in. osób kierujących </w:t>
      </w:r>
      <w:r>
        <w:rPr>
          <w:rFonts w:ascii="Arial" w:hAnsi="Arial" w:cs="Arial"/>
          <w:sz w:val="20"/>
          <w:szCs w:val="20"/>
        </w:rPr>
        <w:t>prze</w:t>
      </w:r>
      <w:r w:rsidRPr="0008398D">
        <w:rPr>
          <w:rFonts w:ascii="Arial" w:hAnsi="Arial" w:cs="Arial"/>
          <w:sz w:val="20"/>
          <w:szCs w:val="20"/>
        </w:rPr>
        <w:t xml:space="preserve">budową, wykonujących obsługę geodezyjną, dostawców materiałów budowlanych. </w:t>
      </w:r>
    </w:p>
    <w:p w14:paraId="40CB7060"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podejmowanie niezbędnych działań uniemożliwiających wstęp na </w:t>
      </w:r>
      <w:r>
        <w:rPr>
          <w:rFonts w:ascii="Arial" w:hAnsi="Arial" w:cs="Arial"/>
          <w:sz w:val="20"/>
          <w:szCs w:val="20"/>
        </w:rPr>
        <w:t>teren robót</w:t>
      </w:r>
      <w:r w:rsidRPr="0008398D">
        <w:rPr>
          <w:rFonts w:ascii="Arial" w:hAnsi="Arial" w:cs="Arial"/>
          <w:sz w:val="20"/>
          <w:szCs w:val="20"/>
        </w:rPr>
        <w:t xml:space="preserve"> osobom nieupoważnionym,</w:t>
      </w:r>
    </w:p>
    <w:p w14:paraId="57A2E7B1" w14:textId="77777777" w:rsidR="00822612" w:rsidRPr="00F166CB"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zabezpieczenie wykonywanych robót przed ich zniszczeniem i przed wpływami </w:t>
      </w:r>
      <w:r w:rsidRPr="00F166CB">
        <w:rPr>
          <w:rFonts w:ascii="Arial" w:hAnsi="Arial" w:cs="Arial"/>
          <w:sz w:val="20"/>
          <w:szCs w:val="20"/>
        </w:rPr>
        <w:t>warunków atmosferycznych,</w:t>
      </w:r>
    </w:p>
    <w:p w14:paraId="6FD85A0D" w14:textId="47F67DF4" w:rsidR="00F166CB" w:rsidRPr="00F166CB" w:rsidRDefault="00F166CB" w:rsidP="00F166CB">
      <w:pPr>
        <w:numPr>
          <w:ilvl w:val="1"/>
          <w:numId w:val="16"/>
        </w:numPr>
        <w:spacing w:after="3" w:line="288" w:lineRule="auto"/>
        <w:ind w:right="8"/>
        <w:jc w:val="both"/>
        <w:rPr>
          <w:rFonts w:ascii="Arial" w:hAnsi="Arial" w:cs="Arial"/>
          <w:sz w:val="20"/>
          <w:szCs w:val="20"/>
        </w:rPr>
      </w:pPr>
      <w:r w:rsidRPr="00F166CB">
        <w:rPr>
          <w:rFonts w:ascii="Arial" w:hAnsi="Arial" w:cs="Arial"/>
          <w:sz w:val="20"/>
          <w:szCs w:val="20"/>
        </w:rPr>
        <w:t>przygotowywanie wniosków i wystąpienie w imieniu Zamawiającego o umieszczenie urządzeń w pasie drogowym (art. 40 ust. 2 pkt 2 ustawy z dnia 21 marca 1985 r. o drogach publi</w:t>
      </w:r>
      <w:r>
        <w:rPr>
          <w:rFonts w:ascii="Arial" w:hAnsi="Arial" w:cs="Arial"/>
          <w:sz w:val="20"/>
          <w:szCs w:val="20"/>
        </w:rPr>
        <w:t>cznych – t.j. 2024 r. poz. 320)</w:t>
      </w:r>
      <w:r w:rsidR="00B459A4">
        <w:rPr>
          <w:rFonts w:ascii="Arial" w:hAnsi="Arial" w:cs="Arial"/>
          <w:sz w:val="20"/>
          <w:szCs w:val="20"/>
        </w:rPr>
        <w:t>,</w:t>
      </w:r>
    </w:p>
    <w:p w14:paraId="286CC543" w14:textId="564AE4A3" w:rsidR="00F166CB" w:rsidRPr="0008398D" w:rsidRDefault="00F166CB" w:rsidP="00F166CB">
      <w:pPr>
        <w:numPr>
          <w:ilvl w:val="1"/>
          <w:numId w:val="16"/>
        </w:numPr>
        <w:spacing w:after="3" w:line="288" w:lineRule="auto"/>
        <w:ind w:right="8"/>
        <w:jc w:val="both"/>
        <w:rPr>
          <w:rFonts w:ascii="Arial" w:hAnsi="Arial" w:cs="Arial"/>
          <w:sz w:val="20"/>
          <w:szCs w:val="20"/>
        </w:rPr>
      </w:pPr>
      <w:r w:rsidRPr="00F166CB">
        <w:rPr>
          <w:rFonts w:ascii="Arial" w:hAnsi="Arial" w:cs="Arial"/>
          <w:sz w:val="20"/>
          <w:szCs w:val="20"/>
        </w:rPr>
        <w:t>opracowanie i uzgodnienie organizacji ruchu na czas prowadzenia robót, przy czym Wykonawca zobowiązany jest do złożenia wniosku o uzgodnienie przedmiotowej organizacji w terminie 14 dniu od daty podpisania umowy, przy czym Wykonawca</w:t>
      </w:r>
      <w:r w:rsidRPr="00F166CB">
        <w:t xml:space="preserve"> </w:t>
      </w:r>
      <w:r w:rsidRPr="00F166CB">
        <w:lastRenderedPageBreak/>
        <w:t>przedłoży Zamawiającemu kserokopie wniosku o uzgodnienie organizacji ruchu</w:t>
      </w:r>
      <w:r w:rsidRPr="00083405">
        <w:t xml:space="preserve"> </w:t>
      </w:r>
      <w:r w:rsidRPr="00F166CB">
        <w:rPr>
          <w:rFonts w:ascii="Arial" w:hAnsi="Arial" w:cs="Arial"/>
          <w:sz w:val="20"/>
          <w:szCs w:val="20"/>
        </w:rPr>
        <w:t>zawierającego datę wpływu do organu uzgadniającego, oraz jej protokolarne wprowadzenie przed przystąpieniem do robot budowlanych</w:t>
      </w:r>
      <w:r w:rsidR="00B459A4">
        <w:rPr>
          <w:rFonts w:ascii="Arial" w:hAnsi="Arial" w:cs="Arial"/>
          <w:sz w:val="20"/>
          <w:szCs w:val="20"/>
        </w:rPr>
        <w:t>,</w:t>
      </w:r>
    </w:p>
    <w:p w14:paraId="1F9F6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inne wynikające z zapisów umowy,</w:t>
      </w:r>
    </w:p>
    <w:p w14:paraId="409ECCE2" w14:textId="77777777" w:rsidR="00822612" w:rsidRPr="000E4D9D" w:rsidRDefault="00822612" w:rsidP="003C1FDF">
      <w:pPr>
        <w:numPr>
          <w:ilvl w:val="0"/>
          <w:numId w:val="16"/>
        </w:numPr>
        <w:spacing w:after="3" w:line="288" w:lineRule="auto"/>
        <w:ind w:right="8"/>
        <w:jc w:val="both"/>
        <w:rPr>
          <w:rFonts w:ascii="Arial" w:hAnsi="Arial" w:cs="Arial"/>
          <w:sz w:val="20"/>
        </w:rPr>
      </w:pPr>
      <w:r w:rsidRPr="0008398D">
        <w:rPr>
          <w:rFonts w:ascii="Arial" w:hAnsi="Arial" w:cs="Arial"/>
          <w:sz w:val="20"/>
        </w:rPr>
        <w:t xml:space="preserve">Wykonawca zobowiązuje się do niezwłocznego przekazania Zamawiającemu dokumentacji </w:t>
      </w:r>
      <w:r w:rsidRPr="000E4D9D">
        <w:rPr>
          <w:rFonts w:ascii="Arial" w:hAnsi="Arial" w:cs="Arial"/>
          <w:sz w:val="20"/>
        </w:rPr>
        <w:t xml:space="preserve">powykonawczej wraz z dokumentami pozwalającymi na ocenę prawidłowego wykonania robót zgłaszanych do odbioru tj. najpóźniej wraz ze zgłaszaną gotowością do odbioru. </w:t>
      </w:r>
    </w:p>
    <w:p w14:paraId="17DCD361" w14:textId="77777777" w:rsidR="00822612" w:rsidRPr="009F492E" w:rsidRDefault="00822612" w:rsidP="003C1FDF">
      <w:pPr>
        <w:numPr>
          <w:ilvl w:val="0"/>
          <w:numId w:val="16"/>
        </w:numPr>
        <w:spacing w:after="3" w:line="288" w:lineRule="auto"/>
        <w:ind w:right="8"/>
        <w:jc w:val="both"/>
        <w:rPr>
          <w:rFonts w:ascii="Arial" w:hAnsi="Arial" w:cs="Arial"/>
          <w:sz w:val="20"/>
        </w:rPr>
      </w:pPr>
      <w:r w:rsidRPr="009F492E">
        <w:rPr>
          <w:rFonts w:ascii="Arial" w:hAnsi="Arial" w:cs="Arial"/>
          <w:sz w:val="20"/>
          <w:szCs w:val="20"/>
        </w:rPr>
        <w:t xml:space="preserve">Wykonawca zobowiązany jest zapewnić wykonanie i kierowanie robotami objętymi umową przez osoby posiadające stosowne kwalifikacje zawodowe i uprawnienia budowlane, zgodnie z SWZ. </w:t>
      </w:r>
    </w:p>
    <w:p w14:paraId="0DA5FBB2" w14:textId="130556D6"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Wykonawca zobowiązuje się wyznaczyć do kierowania robotami osob</w:t>
      </w:r>
      <w:r w:rsidR="00630D60">
        <w:rPr>
          <w:rFonts w:ascii="Arial" w:hAnsi="Arial" w:cs="Arial"/>
          <w:sz w:val="20"/>
          <w:szCs w:val="20"/>
        </w:rPr>
        <w:t>ę</w:t>
      </w:r>
      <w:r w:rsidRPr="002664F5">
        <w:rPr>
          <w:rFonts w:ascii="Arial" w:hAnsi="Arial" w:cs="Arial"/>
          <w:sz w:val="20"/>
          <w:szCs w:val="20"/>
        </w:rPr>
        <w:t xml:space="preserve"> wskazan</w:t>
      </w:r>
      <w:r w:rsidR="00630D60">
        <w:rPr>
          <w:rFonts w:ascii="Arial" w:hAnsi="Arial" w:cs="Arial"/>
          <w:sz w:val="20"/>
          <w:szCs w:val="20"/>
        </w:rPr>
        <w:t>ą</w:t>
      </w:r>
      <w:r w:rsidRPr="002664F5">
        <w:rPr>
          <w:rFonts w:ascii="Arial" w:hAnsi="Arial" w:cs="Arial"/>
          <w:sz w:val="20"/>
          <w:szCs w:val="20"/>
        </w:rPr>
        <w:t xml:space="preserve"> w załączonych do Oferty dokumentach. </w:t>
      </w:r>
    </w:p>
    <w:p w14:paraId="33B58BC5" w14:textId="694233BF"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Zmiana os</w:t>
      </w:r>
      <w:r w:rsidR="00630D60">
        <w:rPr>
          <w:rFonts w:ascii="Arial" w:hAnsi="Arial" w:cs="Arial"/>
          <w:sz w:val="20"/>
          <w:szCs w:val="20"/>
        </w:rPr>
        <w:t>oby</w:t>
      </w:r>
      <w:r w:rsidRPr="002664F5">
        <w:rPr>
          <w:rFonts w:ascii="Arial" w:hAnsi="Arial" w:cs="Arial"/>
          <w:sz w:val="20"/>
          <w:szCs w:val="20"/>
        </w:rPr>
        <w:t>, o kt</w:t>
      </w:r>
      <w:r>
        <w:rPr>
          <w:rFonts w:ascii="Arial" w:hAnsi="Arial" w:cs="Arial"/>
          <w:sz w:val="20"/>
          <w:szCs w:val="20"/>
        </w:rPr>
        <w:t>ór</w:t>
      </w:r>
      <w:r w:rsidR="00630D60">
        <w:rPr>
          <w:rFonts w:ascii="Arial" w:hAnsi="Arial" w:cs="Arial"/>
          <w:sz w:val="20"/>
          <w:szCs w:val="20"/>
        </w:rPr>
        <w:t>ej</w:t>
      </w:r>
      <w:r w:rsidR="003230AE">
        <w:rPr>
          <w:rFonts w:ascii="Arial" w:hAnsi="Arial" w:cs="Arial"/>
          <w:sz w:val="20"/>
          <w:szCs w:val="20"/>
        </w:rPr>
        <w:t xml:space="preserve"> mowa w ust. 8</w:t>
      </w:r>
      <w:r w:rsidRPr="002664F5">
        <w:rPr>
          <w:rFonts w:ascii="Arial" w:hAnsi="Arial" w:cs="Arial"/>
          <w:sz w:val="20"/>
          <w:szCs w:val="20"/>
        </w:rPr>
        <w:t xml:space="preserv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SWZ. </w:t>
      </w:r>
    </w:p>
    <w:p w14:paraId="56BFCF92" w14:textId="37E4E762"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Zaakceptowana przez Zamawiającego zmiana </w:t>
      </w:r>
      <w:r>
        <w:rPr>
          <w:rFonts w:ascii="Arial" w:hAnsi="Arial" w:cs="Arial"/>
          <w:sz w:val="20"/>
          <w:szCs w:val="20"/>
        </w:rPr>
        <w:t>os</w:t>
      </w:r>
      <w:r w:rsidR="00630D60">
        <w:rPr>
          <w:rFonts w:ascii="Arial" w:hAnsi="Arial" w:cs="Arial"/>
          <w:sz w:val="20"/>
          <w:szCs w:val="20"/>
        </w:rPr>
        <w:t>oby</w:t>
      </w:r>
      <w:r>
        <w:rPr>
          <w:rFonts w:ascii="Arial" w:hAnsi="Arial" w:cs="Arial"/>
          <w:sz w:val="20"/>
          <w:szCs w:val="20"/>
        </w:rPr>
        <w:t>, o któr</w:t>
      </w:r>
      <w:r w:rsidR="00630D60">
        <w:rPr>
          <w:rFonts w:ascii="Arial" w:hAnsi="Arial" w:cs="Arial"/>
          <w:sz w:val="20"/>
          <w:szCs w:val="20"/>
        </w:rPr>
        <w:t>ej</w:t>
      </w:r>
      <w:r>
        <w:rPr>
          <w:rFonts w:ascii="Arial" w:hAnsi="Arial" w:cs="Arial"/>
          <w:sz w:val="20"/>
          <w:szCs w:val="20"/>
        </w:rPr>
        <w:t xml:space="preserve"> mowa w ust. </w:t>
      </w:r>
      <w:r w:rsidR="003230AE">
        <w:rPr>
          <w:rFonts w:ascii="Arial" w:hAnsi="Arial" w:cs="Arial"/>
          <w:sz w:val="20"/>
          <w:szCs w:val="20"/>
        </w:rPr>
        <w:t>8</w:t>
      </w:r>
      <w:r w:rsidRPr="002664F5">
        <w:rPr>
          <w:rFonts w:ascii="Arial" w:hAnsi="Arial" w:cs="Arial"/>
          <w:sz w:val="20"/>
          <w:szCs w:val="20"/>
        </w:rPr>
        <w:t xml:space="preserve"> winna być potwierdzona pisemnie i nie wymaga aneksu do Umowy. </w:t>
      </w:r>
    </w:p>
    <w:p w14:paraId="178AE710" w14:textId="7D476F70"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Kierownik budowy zobowiązany jest do prowadzenia dziennika budowy</w:t>
      </w:r>
      <w:r w:rsidR="00A95CD3">
        <w:rPr>
          <w:rFonts w:ascii="Arial" w:hAnsi="Arial" w:cs="Arial"/>
          <w:sz w:val="20"/>
          <w:szCs w:val="20"/>
        </w:rPr>
        <w:t xml:space="preserve"> (jeśli dotyczy)</w:t>
      </w:r>
      <w:r w:rsidRPr="002664F5">
        <w:rPr>
          <w:rFonts w:ascii="Arial" w:hAnsi="Arial" w:cs="Arial"/>
          <w:sz w:val="20"/>
          <w:szCs w:val="20"/>
        </w:rPr>
        <w:t xml:space="preserve">. </w:t>
      </w:r>
    </w:p>
    <w:p w14:paraId="46CF0E2E" w14:textId="1F2925F9"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Kierownik budowy </w:t>
      </w:r>
      <w:r w:rsidR="00630D60">
        <w:rPr>
          <w:rFonts w:ascii="Arial" w:hAnsi="Arial" w:cs="Arial"/>
          <w:sz w:val="20"/>
          <w:szCs w:val="20"/>
        </w:rPr>
        <w:t>będzie działać</w:t>
      </w:r>
      <w:r w:rsidRPr="002664F5">
        <w:rPr>
          <w:rFonts w:ascii="Arial" w:hAnsi="Arial" w:cs="Arial"/>
          <w:sz w:val="20"/>
          <w:szCs w:val="20"/>
        </w:rPr>
        <w:t xml:space="preserve"> w granicach umocowania określonego w ustawie Prawo budowlane. Upoważnienie do działania w imieniu Wykonawcy w zakresie szerszym wymaga pisemnego peł</w:t>
      </w:r>
      <w:r w:rsidR="00630D60">
        <w:rPr>
          <w:rFonts w:ascii="Arial" w:hAnsi="Arial" w:cs="Arial"/>
          <w:sz w:val="20"/>
          <w:szCs w:val="20"/>
        </w:rPr>
        <w:t>nomocnictwa. Kierownik budowy jest zobowiązany</w:t>
      </w:r>
      <w:r w:rsidRPr="002664F5">
        <w:rPr>
          <w:rFonts w:ascii="Arial" w:hAnsi="Arial" w:cs="Arial"/>
          <w:sz w:val="20"/>
          <w:szCs w:val="20"/>
        </w:rPr>
        <w:t xml:space="preserve"> do stałego nadzoru nad realizacją robót. </w:t>
      </w:r>
    </w:p>
    <w:p w14:paraId="105FCB7D" w14:textId="77777777"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Wykonawca ponosi odpowiedzialność za uszkodzenie i zniszczenie instalacji, których istnienie można było przewidzieć w trakcie realizacji robót. </w:t>
      </w:r>
    </w:p>
    <w:p w14:paraId="1D18B0D9" w14:textId="71846BC6" w:rsidR="00FE564D" w:rsidRPr="00AB7F98" w:rsidRDefault="00822612" w:rsidP="003C1FDF">
      <w:pPr>
        <w:numPr>
          <w:ilvl w:val="0"/>
          <w:numId w:val="16"/>
        </w:numPr>
        <w:spacing w:after="3" w:line="288" w:lineRule="auto"/>
        <w:ind w:right="6"/>
        <w:jc w:val="both"/>
        <w:rPr>
          <w:rFonts w:ascii="Arial" w:hAnsi="Arial" w:cs="Arial"/>
          <w:sz w:val="20"/>
          <w:szCs w:val="20"/>
        </w:rPr>
      </w:pPr>
      <w:r w:rsidRPr="002664F5">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3A4C6794" w14:textId="59AD9BA9" w:rsidR="00535DC4" w:rsidRPr="00800A96" w:rsidRDefault="00535DC4" w:rsidP="00800A96">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5</w:t>
      </w:r>
    </w:p>
    <w:p w14:paraId="2983745B" w14:textId="77777777"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Odbiory robót</w:t>
      </w:r>
    </w:p>
    <w:p w14:paraId="70EDB4D9" w14:textId="2F7DC5AF" w:rsidR="004D1074" w:rsidRPr="00800A96" w:rsidRDefault="004D1074" w:rsidP="004D1074">
      <w:pPr>
        <w:pStyle w:val="Akapitzlist"/>
        <w:numPr>
          <w:ilvl w:val="0"/>
          <w:numId w:val="5"/>
        </w:numPr>
        <w:spacing w:after="0" w:line="300" w:lineRule="auto"/>
        <w:ind w:left="357" w:hanging="357"/>
        <w:rPr>
          <w:rFonts w:ascii="Arial" w:hAnsi="Arial" w:cs="Arial"/>
          <w:b/>
          <w:bCs/>
          <w:sz w:val="20"/>
          <w:szCs w:val="20"/>
        </w:rPr>
      </w:pPr>
      <w:r w:rsidRPr="00800A96">
        <w:rPr>
          <w:rFonts w:ascii="Arial" w:hAnsi="Arial" w:cs="Arial"/>
          <w:sz w:val="20"/>
          <w:szCs w:val="20"/>
        </w:rPr>
        <w:t>Strony zgodnie postanawiają, że będą stosowane następujące rodzaje odbiorów robót:</w:t>
      </w:r>
    </w:p>
    <w:p w14:paraId="6A3FCBE3" w14:textId="77777777" w:rsidR="004D1074" w:rsidRPr="00800A96" w:rsidRDefault="004D1074" w:rsidP="004C7C14">
      <w:pPr>
        <w:pStyle w:val="Akapitzlist"/>
        <w:numPr>
          <w:ilvl w:val="0"/>
          <w:numId w:val="31"/>
        </w:numPr>
        <w:spacing w:after="0" w:line="300" w:lineRule="auto"/>
        <w:jc w:val="both"/>
        <w:rPr>
          <w:rFonts w:ascii="Arial" w:hAnsi="Arial" w:cs="Arial"/>
          <w:sz w:val="20"/>
          <w:szCs w:val="20"/>
        </w:rPr>
      </w:pPr>
      <w:r w:rsidRPr="00800A96">
        <w:rPr>
          <w:rFonts w:ascii="Arial" w:hAnsi="Arial" w:cs="Arial"/>
          <w:sz w:val="20"/>
          <w:szCs w:val="20"/>
        </w:rPr>
        <w:t>odbiory robót zanikających i ulegających zakryciu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2C7DA267" w14:textId="77777777" w:rsidR="004D1074" w:rsidRPr="00800A96" w:rsidRDefault="004D1074" w:rsidP="004C7C14">
      <w:pPr>
        <w:pStyle w:val="Akapitzlist"/>
        <w:numPr>
          <w:ilvl w:val="0"/>
          <w:numId w:val="31"/>
        </w:numPr>
        <w:spacing w:after="0" w:line="300" w:lineRule="auto"/>
        <w:jc w:val="both"/>
        <w:rPr>
          <w:rFonts w:ascii="Arial" w:hAnsi="Arial" w:cs="Arial"/>
          <w:sz w:val="20"/>
          <w:szCs w:val="20"/>
        </w:rPr>
      </w:pPr>
      <w:r w:rsidRPr="00800A96">
        <w:rPr>
          <w:rFonts w:ascii="Arial" w:hAnsi="Arial" w:cs="Arial"/>
          <w:sz w:val="20"/>
          <w:szCs w:val="20"/>
        </w:rPr>
        <w:t>odbiory częściowe po zakończeniu prac w danym okresie rozliczeniowym – będące podstawą wystawienia faktur częściowych,</w:t>
      </w:r>
    </w:p>
    <w:p w14:paraId="22A068FE" w14:textId="5AE93E69" w:rsidR="00A95CD3" w:rsidRPr="004D1074" w:rsidRDefault="004D1074" w:rsidP="004C7C14">
      <w:pPr>
        <w:pStyle w:val="Akapitzlist"/>
        <w:numPr>
          <w:ilvl w:val="0"/>
          <w:numId w:val="31"/>
        </w:numPr>
        <w:spacing w:after="0" w:line="300" w:lineRule="auto"/>
        <w:jc w:val="both"/>
        <w:rPr>
          <w:rFonts w:ascii="Arial" w:hAnsi="Arial" w:cs="Arial"/>
          <w:sz w:val="20"/>
          <w:szCs w:val="20"/>
        </w:rPr>
      </w:pPr>
      <w:r w:rsidRPr="00800A96">
        <w:rPr>
          <w:rFonts w:ascii="Arial" w:hAnsi="Arial" w:cs="Arial"/>
          <w:sz w:val="20"/>
          <w:szCs w:val="20"/>
        </w:rPr>
        <w:t>odbiór końcowy po zakończeniu całości prac objętych przedmiotem zamówienia - będący podstawą wystawienia faktury końcowej.</w:t>
      </w:r>
    </w:p>
    <w:p w14:paraId="1EB23148" w14:textId="3B23A7B1" w:rsidR="00B53DEA" w:rsidRPr="004D1074" w:rsidRDefault="00A95CD3"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Z czynności odbioru </w:t>
      </w:r>
      <w:r w:rsidR="002524D3">
        <w:rPr>
          <w:rFonts w:ascii="Arial" w:hAnsi="Arial" w:cs="Arial"/>
          <w:sz w:val="20"/>
          <w:szCs w:val="20"/>
        </w:rPr>
        <w:t xml:space="preserve">częściowego i </w:t>
      </w:r>
      <w:r w:rsidRPr="004D1074">
        <w:rPr>
          <w:rFonts w:ascii="Arial" w:hAnsi="Arial" w:cs="Arial"/>
          <w:sz w:val="20"/>
          <w:szCs w:val="20"/>
        </w:rPr>
        <w:t>końcowego sporządzony zostanie protokół odbioru</w:t>
      </w:r>
      <w:r w:rsidR="002524D3">
        <w:rPr>
          <w:rFonts w:ascii="Arial" w:hAnsi="Arial" w:cs="Arial"/>
          <w:sz w:val="20"/>
          <w:szCs w:val="20"/>
        </w:rPr>
        <w:t xml:space="preserve"> częściowego/</w:t>
      </w:r>
      <w:r w:rsidRPr="004D1074">
        <w:rPr>
          <w:rFonts w:ascii="Arial" w:hAnsi="Arial" w:cs="Arial"/>
          <w:sz w:val="20"/>
          <w:szCs w:val="20"/>
        </w:rPr>
        <w:t>końcowego, który zawierać będzie wszystkie ustalenia i zalecenia poczynione w trakcie odbioru.</w:t>
      </w:r>
    </w:p>
    <w:p w14:paraId="3519557F" w14:textId="77777777" w:rsidR="00B53DEA" w:rsidRPr="004D1074" w:rsidRDefault="00B53DEA" w:rsidP="004D1074">
      <w:pPr>
        <w:pStyle w:val="Akapitzlist"/>
        <w:numPr>
          <w:ilvl w:val="0"/>
          <w:numId w:val="5"/>
        </w:numPr>
        <w:spacing w:after="0" w:line="300" w:lineRule="auto"/>
        <w:ind w:left="357" w:hanging="357"/>
        <w:rPr>
          <w:rFonts w:ascii="Arial" w:hAnsi="Arial" w:cs="Arial"/>
          <w:sz w:val="20"/>
          <w:szCs w:val="20"/>
        </w:rPr>
      </w:pPr>
      <w:r w:rsidRPr="004D1074">
        <w:rPr>
          <w:rFonts w:ascii="Arial" w:hAnsi="Arial" w:cs="Arial"/>
          <w:sz w:val="20"/>
          <w:szCs w:val="20"/>
        </w:rPr>
        <w:t>Wykonawca zgłosi Zamawiającemu pisemnie zakończenie robót budowlanych i gotowość do ich odbioru.</w:t>
      </w:r>
    </w:p>
    <w:p w14:paraId="27F1C7C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Odbiorowi podlegają wyłącznie roboty zakończone i wolne od wad.</w:t>
      </w:r>
    </w:p>
    <w:p w14:paraId="0189BA38"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Warunkiem zgłoszenia gotowości robót do odbioru jest ich zakończenie.</w:t>
      </w:r>
    </w:p>
    <w:p w14:paraId="1BB9AE2B"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4423FCC1" w14:textId="77777777" w:rsidR="00580561" w:rsidRPr="002664F5" w:rsidRDefault="00580561" w:rsidP="002524D3">
      <w:pPr>
        <w:pStyle w:val="Akapitzlist"/>
        <w:numPr>
          <w:ilvl w:val="0"/>
          <w:numId w:val="5"/>
        </w:numPr>
        <w:spacing w:after="0" w:line="300" w:lineRule="auto"/>
        <w:ind w:left="357" w:hanging="357"/>
        <w:jc w:val="both"/>
        <w:rPr>
          <w:rFonts w:ascii="Arial" w:hAnsi="Arial" w:cs="Arial"/>
          <w:sz w:val="20"/>
        </w:rPr>
      </w:pPr>
      <w:r w:rsidRPr="004D1074">
        <w:rPr>
          <w:rFonts w:ascii="Arial" w:hAnsi="Arial" w:cs="Arial"/>
          <w:sz w:val="20"/>
          <w:szCs w:val="20"/>
        </w:rPr>
        <w:t>Dokumentacja powykonawcza winna zawierać:</w:t>
      </w:r>
    </w:p>
    <w:p w14:paraId="33A4413F"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projekty powykonawcze (wszystkie projekty muszą zawierać oświadczenie o zgodności wykonania robót z danym projektem i naniesionymi zmianami, jeśli takie występowały),</w:t>
      </w:r>
    </w:p>
    <w:p w14:paraId="3F67CC27"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gwarancje i instrukcje obsługi wykonanych instalacji i zamontowanych materiałów i urządzeń,</w:t>
      </w:r>
    </w:p>
    <w:p w14:paraId="0C0FCBD6"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protokoły dokonanych prób technicznych wykonanych instalacji i zamontowanych urządzeń, oraz inne protokoły bada</w:t>
      </w:r>
      <w:r>
        <w:rPr>
          <w:rFonts w:ascii="Arial" w:hAnsi="Arial" w:cs="Arial"/>
          <w:sz w:val="20"/>
        </w:rPr>
        <w:t>ń, prób, sprawdzeń i uruchomień,</w:t>
      </w:r>
    </w:p>
    <w:p w14:paraId="550B9826"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 xml:space="preserve">atesty, aprobaty, świadectwa, certyfikaty, deklaracje zgodności itp. </w:t>
      </w:r>
      <w:r>
        <w:rPr>
          <w:rFonts w:ascii="Arial" w:hAnsi="Arial" w:cs="Arial"/>
          <w:sz w:val="20"/>
        </w:rPr>
        <w:t>na użyte materiały i urządzenia,</w:t>
      </w:r>
    </w:p>
    <w:p w14:paraId="38D8C79E" w14:textId="77777777" w:rsidR="00580561" w:rsidRPr="002664F5"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oświadczenie kierownika budowy o zakończeniu robót,</w:t>
      </w:r>
    </w:p>
    <w:p w14:paraId="0625E6A2" w14:textId="77777777" w:rsidR="00580561" w:rsidRDefault="00580561" w:rsidP="004C7C14">
      <w:pPr>
        <w:numPr>
          <w:ilvl w:val="0"/>
          <w:numId w:val="18"/>
        </w:numPr>
        <w:spacing w:after="0" w:line="288" w:lineRule="auto"/>
        <w:ind w:left="567" w:right="13" w:hanging="360"/>
        <w:jc w:val="both"/>
        <w:rPr>
          <w:rFonts w:ascii="Arial" w:hAnsi="Arial" w:cs="Arial"/>
          <w:sz w:val="20"/>
        </w:rPr>
      </w:pPr>
      <w:r w:rsidRPr="002664F5">
        <w:rPr>
          <w:rFonts w:ascii="Arial" w:hAnsi="Arial" w:cs="Arial"/>
          <w:sz w:val="20"/>
        </w:rPr>
        <w:t>protokół przekazania ewentualnych materiałów porozbiórkowych.</w:t>
      </w:r>
    </w:p>
    <w:p w14:paraId="03DDE99E" w14:textId="0416D34F"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 xml:space="preserve">W ciągu </w:t>
      </w:r>
      <w:r w:rsidR="002524D3">
        <w:rPr>
          <w:rFonts w:ascii="Arial" w:hAnsi="Arial" w:cs="Arial"/>
          <w:sz w:val="20"/>
          <w:szCs w:val="20"/>
        </w:rPr>
        <w:t>7</w:t>
      </w:r>
      <w:r w:rsidRPr="004D1074">
        <w:rPr>
          <w:rFonts w:ascii="Arial" w:hAnsi="Arial" w:cs="Arial"/>
          <w:sz w:val="20"/>
          <w:szCs w:val="20"/>
        </w:rPr>
        <w:t xml:space="preserve"> dni roboczych od daty zgłoszenia gotowości do odbioru końcowego przedmiotu umowy, Zamawiający powoła komisję odbioru, ustali datę rozpoczęcia odbioru, o czym powiadomi Wykonawcę.</w:t>
      </w:r>
    </w:p>
    <w:p w14:paraId="7358048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przedstawiciel Wykonawcy nie stawi się na wyznaczony przez Zamawiającego termin odbioru, Zamawiający wyznaczy nowy termin, o czym powiadomi Wykonawcę. Nieobecność przedstawiciela Wykonawcy na odbiorze w ponownie wyznaczonym terminie, nie wstrzymuje czynności odbioru, Wykonawca będzie związany ustaleniami zawartymi w sporządzonym przez Zamawiającego protokole odbioru, bez prawa zgłoszenia uwag.</w:t>
      </w:r>
    </w:p>
    <w:p w14:paraId="12B27661"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Zakończenie prac komisji, potwierdzone spisaniem protokołu bezusterkowego odbioru końcowego przedmiotu umowy, jest równoznaczne z potwierdzeniem terminu zakończenia robót budowlanych w dacie zgłoszenia ich do odbioru.</w:t>
      </w:r>
    </w:p>
    <w:p w14:paraId="637417B7"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protokole warunkowego odbioru robót, sporządzony zostanie protokół bezusterkowego odbioru robót.</w:t>
      </w:r>
    </w:p>
    <w:p w14:paraId="77BEB553"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6A3F15EE"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11393124"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Jeżeli wady uniemożliwiają użytkowanie obiektu, zgodnie z jego przeznaczeniem, Zamawiający może odstąpić od umowy w terminie 30 dni z przyczyn, za które ponosi odpowiedzialność Wykonawca.</w:t>
      </w:r>
    </w:p>
    <w:p w14:paraId="5A1EF836"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Podpisanie protokołu odbioru nie oznacza potwierdzenia braku wad fizycznych i prawnych wykonanych robót budowlanych.</w:t>
      </w:r>
    </w:p>
    <w:p w14:paraId="71250A0E" w14:textId="77777777"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Zamawiający nie ma obowiązku przystąpienia do odbioru, jeżeli Wykonawca zgłosił do odbioru roboty wykonane niezgodnie ze swym zobowiązaniem tj. niezgodnie z treścią umowy i zasadami wiedzy technicznej.</w:t>
      </w:r>
    </w:p>
    <w:p w14:paraId="4D62AA03" w14:textId="56286180" w:rsidR="00B53DEA" w:rsidRPr="004D1074" w:rsidRDefault="00B53DEA" w:rsidP="002524D3">
      <w:pPr>
        <w:pStyle w:val="Akapitzlist"/>
        <w:numPr>
          <w:ilvl w:val="0"/>
          <w:numId w:val="5"/>
        </w:numPr>
        <w:spacing w:after="0" w:line="300" w:lineRule="auto"/>
        <w:ind w:left="357" w:hanging="357"/>
        <w:jc w:val="both"/>
        <w:rPr>
          <w:rFonts w:ascii="Arial" w:hAnsi="Arial" w:cs="Arial"/>
          <w:sz w:val="20"/>
          <w:szCs w:val="20"/>
        </w:rPr>
      </w:pPr>
      <w:r w:rsidRPr="004D1074">
        <w:rPr>
          <w:rFonts w:ascii="Arial" w:hAnsi="Arial" w:cs="Arial"/>
          <w:sz w:val="20"/>
          <w:szCs w:val="20"/>
        </w:rPr>
        <w:t>Zamawiający zastrzega, iż w przypadku wystąpienia wad funkcjonalnych, może nie dokonać odbioru przedmiotu umowy, do czasu ich usunięcia przez Wykonawcę.</w:t>
      </w:r>
    </w:p>
    <w:p w14:paraId="108D045B" w14:textId="77777777" w:rsidR="00CA7367" w:rsidRPr="00AB7F98" w:rsidRDefault="00CA7367" w:rsidP="00CA7367">
      <w:pPr>
        <w:spacing w:after="0" w:line="288" w:lineRule="auto"/>
        <w:ind w:left="284" w:right="13"/>
        <w:jc w:val="both"/>
        <w:rPr>
          <w:rFonts w:ascii="Arial" w:hAnsi="Arial" w:cs="Arial"/>
          <w:sz w:val="20"/>
        </w:rPr>
      </w:pPr>
    </w:p>
    <w:p w14:paraId="558FD294" w14:textId="5F84B742"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6</w:t>
      </w:r>
    </w:p>
    <w:p w14:paraId="098E6158" w14:textId="77777777"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Obowiązki Kierownika budowy</w:t>
      </w:r>
    </w:p>
    <w:p w14:paraId="4839EB9D" w14:textId="2D36C866" w:rsidR="0027416C" w:rsidRPr="000E3ACE" w:rsidRDefault="0027416C" w:rsidP="000E3ACE">
      <w:pPr>
        <w:spacing w:after="0" w:line="300" w:lineRule="auto"/>
        <w:jc w:val="both"/>
        <w:rPr>
          <w:rFonts w:ascii="Arial" w:hAnsi="Arial" w:cs="Arial"/>
          <w:sz w:val="20"/>
          <w:szCs w:val="20"/>
        </w:rPr>
      </w:pPr>
      <w:r w:rsidRPr="00800A96">
        <w:rPr>
          <w:rFonts w:ascii="Arial" w:hAnsi="Arial" w:cs="Arial"/>
          <w:sz w:val="20"/>
          <w:szCs w:val="20"/>
        </w:rPr>
        <w:t>1. Kierownik budowy działać będzie w granicach umocowania określonego w ustawie</w:t>
      </w:r>
      <w:r w:rsidR="000E3ACE">
        <w:rPr>
          <w:rFonts w:ascii="Arial" w:hAnsi="Arial" w:cs="Arial"/>
          <w:sz w:val="20"/>
          <w:szCs w:val="20"/>
        </w:rPr>
        <w:t xml:space="preserve"> </w:t>
      </w:r>
      <w:r w:rsidRPr="000E3ACE">
        <w:rPr>
          <w:rFonts w:ascii="Arial" w:hAnsi="Arial" w:cs="Arial"/>
          <w:sz w:val="20"/>
          <w:szCs w:val="20"/>
        </w:rPr>
        <w:t>z dnia 7 lipca 1994 r. Prawo budowlane.</w:t>
      </w:r>
    </w:p>
    <w:p w14:paraId="7414D1E7" w14:textId="5DC57F5B" w:rsidR="0010428B" w:rsidRPr="00800A96" w:rsidRDefault="0027416C" w:rsidP="003C1FDF">
      <w:pPr>
        <w:pStyle w:val="Akapitzlist"/>
        <w:numPr>
          <w:ilvl w:val="0"/>
          <w:numId w:val="5"/>
        </w:numPr>
        <w:spacing w:after="0" w:line="300" w:lineRule="auto"/>
        <w:jc w:val="both"/>
        <w:rPr>
          <w:rFonts w:ascii="Arial" w:hAnsi="Arial" w:cs="Arial"/>
          <w:sz w:val="20"/>
          <w:szCs w:val="20"/>
        </w:rPr>
      </w:pPr>
      <w:r w:rsidRPr="00800A96">
        <w:rPr>
          <w:rFonts w:ascii="Arial" w:hAnsi="Arial" w:cs="Arial"/>
          <w:sz w:val="20"/>
          <w:szCs w:val="20"/>
        </w:rPr>
        <w:t>Kierownik budowy zobowiązany jest do:</w:t>
      </w:r>
    </w:p>
    <w:p w14:paraId="704837ED" w14:textId="07DAE877"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złożenia Zamawiającemu w dniu przekazania placu budowy oświadczenia</w:t>
      </w:r>
      <w:r w:rsidR="0010428B" w:rsidRPr="00800A96">
        <w:rPr>
          <w:rFonts w:ascii="Arial" w:hAnsi="Arial" w:cs="Arial"/>
          <w:sz w:val="20"/>
          <w:szCs w:val="20"/>
        </w:rPr>
        <w:t xml:space="preserve"> </w:t>
      </w:r>
      <w:r w:rsidRPr="00800A96">
        <w:rPr>
          <w:rFonts w:ascii="Arial" w:hAnsi="Arial" w:cs="Arial"/>
          <w:sz w:val="20"/>
          <w:szCs w:val="20"/>
        </w:rPr>
        <w:t>o przyjęciu obowiązków kierownika budowy,</w:t>
      </w:r>
    </w:p>
    <w:p w14:paraId="38120B57" w14:textId="3FC82C04"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prowadzenia dziennika budowy</w:t>
      </w:r>
      <w:r w:rsidR="009854F4">
        <w:rPr>
          <w:rFonts w:ascii="Arial" w:hAnsi="Arial" w:cs="Arial"/>
          <w:sz w:val="20"/>
          <w:szCs w:val="20"/>
        </w:rPr>
        <w:t xml:space="preserve"> (jeśli dotyczy)</w:t>
      </w:r>
      <w:r w:rsidRPr="00800A96">
        <w:rPr>
          <w:rFonts w:ascii="Arial" w:hAnsi="Arial" w:cs="Arial"/>
          <w:sz w:val="20"/>
          <w:szCs w:val="20"/>
        </w:rPr>
        <w:t>,</w:t>
      </w:r>
    </w:p>
    <w:p w14:paraId="53CB21A5" w14:textId="5D904F79"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przedkładania </w:t>
      </w:r>
      <w:r w:rsidR="00B53DEA" w:rsidRPr="00C85771">
        <w:rPr>
          <w:rFonts w:ascii="Arial" w:hAnsi="Arial" w:cs="Arial"/>
          <w:sz w:val="20"/>
          <w:szCs w:val="20"/>
        </w:rPr>
        <w:t>Zamawiającemu</w:t>
      </w:r>
      <w:r w:rsidRPr="00C85771">
        <w:rPr>
          <w:rFonts w:ascii="Arial" w:hAnsi="Arial" w:cs="Arial"/>
          <w:sz w:val="20"/>
          <w:szCs w:val="20"/>
        </w:rPr>
        <w:t xml:space="preserve"> wniosków o zatwierdzenie do wbudowania materiałów przed ich wbudowaniem</w:t>
      </w:r>
      <w:r w:rsidR="00DB0176">
        <w:rPr>
          <w:rFonts w:ascii="Arial" w:hAnsi="Arial" w:cs="Arial"/>
          <w:sz w:val="20"/>
          <w:szCs w:val="20"/>
        </w:rPr>
        <w:t>,</w:t>
      </w:r>
    </w:p>
    <w:p w14:paraId="6057C2A4" w14:textId="05690227"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zgłaszania </w:t>
      </w:r>
      <w:r w:rsidR="00275414" w:rsidRPr="00C85771">
        <w:rPr>
          <w:rFonts w:ascii="Arial" w:hAnsi="Arial" w:cs="Arial"/>
          <w:sz w:val="20"/>
          <w:szCs w:val="20"/>
        </w:rPr>
        <w:t>Zamawiającemu</w:t>
      </w:r>
      <w:r w:rsidRPr="00C85771">
        <w:rPr>
          <w:rFonts w:ascii="Arial" w:hAnsi="Arial" w:cs="Arial"/>
          <w:sz w:val="20"/>
          <w:szCs w:val="20"/>
        </w:rPr>
        <w:t xml:space="preserve"> do sprawdzenia lub odbioru wykonane roboty</w:t>
      </w:r>
      <w:r w:rsidR="0010428B" w:rsidRPr="00C85771">
        <w:rPr>
          <w:rFonts w:ascii="Arial" w:hAnsi="Arial" w:cs="Arial"/>
          <w:sz w:val="20"/>
          <w:szCs w:val="20"/>
        </w:rPr>
        <w:t xml:space="preserve"> </w:t>
      </w:r>
      <w:r w:rsidRPr="00C85771">
        <w:rPr>
          <w:rFonts w:ascii="Arial" w:hAnsi="Arial" w:cs="Arial"/>
          <w:sz w:val="20"/>
          <w:szCs w:val="20"/>
        </w:rPr>
        <w:t>ulegające zakryciu bądź zanikające oraz zapewnienie dokonania wymaganych</w:t>
      </w:r>
      <w:r w:rsidR="0010428B" w:rsidRPr="00C85771">
        <w:rPr>
          <w:rFonts w:ascii="Arial" w:hAnsi="Arial" w:cs="Arial"/>
          <w:sz w:val="20"/>
          <w:szCs w:val="20"/>
        </w:rPr>
        <w:t xml:space="preserve"> </w:t>
      </w:r>
      <w:r w:rsidRPr="00C85771">
        <w:rPr>
          <w:rFonts w:ascii="Arial" w:hAnsi="Arial" w:cs="Arial"/>
          <w:sz w:val="20"/>
          <w:szCs w:val="20"/>
        </w:rPr>
        <w:t>przepisami lub ustalonych w dokumentacji projektowej prób i badań przed zgłoszeniem</w:t>
      </w:r>
      <w:r w:rsidR="0010428B" w:rsidRPr="00C85771">
        <w:rPr>
          <w:rFonts w:ascii="Arial" w:hAnsi="Arial" w:cs="Arial"/>
          <w:sz w:val="20"/>
          <w:szCs w:val="20"/>
        </w:rPr>
        <w:t xml:space="preserve"> </w:t>
      </w:r>
      <w:r w:rsidRPr="00C85771">
        <w:rPr>
          <w:rFonts w:ascii="Arial" w:hAnsi="Arial" w:cs="Arial"/>
          <w:sz w:val="20"/>
          <w:szCs w:val="20"/>
        </w:rPr>
        <w:t>ich do odbioru,</w:t>
      </w:r>
    </w:p>
    <w:p w14:paraId="392F361C" w14:textId="622B0F6E" w:rsidR="0027416C" w:rsidRPr="00C85771" w:rsidRDefault="00B53DEA"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informowania Zamawiającego </w:t>
      </w:r>
      <w:r w:rsidR="0027416C" w:rsidRPr="00C85771">
        <w:rPr>
          <w:rFonts w:ascii="Arial" w:hAnsi="Arial" w:cs="Arial"/>
          <w:sz w:val="20"/>
          <w:szCs w:val="20"/>
        </w:rPr>
        <w:t>o terminie zakrycia robót</w:t>
      </w:r>
      <w:r w:rsidR="0010428B" w:rsidRPr="00C85771">
        <w:rPr>
          <w:rFonts w:ascii="Arial" w:hAnsi="Arial" w:cs="Arial"/>
          <w:sz w:val="20"/>
          <w:szCs w:val="20"/>
        </w:rPr>
        <w:t xml:space="preserve"> </w:t>
      </w:r>
      <w:r w:rsidR="0027416C" w:rsidRPr="00C85771">
        <w:rPr>
          <w:rFonts w:ascii="Arial" w:hAnsi="Arial" w:cs="Arial"/>
          <w:sz w:val="20"/>
          <w:szCs w:val="20"/>
        </w:rPr>
        <w:t>ulegających zakryciu oraz terminie odbioru robót zanikających (jeżeli Wykonawca</w:t>
      </w:r>
      <w:r w:rsidR="0010428B" w:rsidRPr="00C85771">
        <w:rPr>
          <w:rFonts w:ascii="Arial" w:hAnsi="Arial" w:cs="Arial"/>
          <w:sz w:val="20"/>
          <w:szCs w:val="20"/>
        </w:rPr>
        <w:t xml:space="preserve"> </w:t>
      </w:r>
      <w:r w:rsidR="0027416C" w:rsidRPr="00C85771">
        <w:rPr>
          <w:rFonts w:ascii="Arial" w:hAnsi="Arial" w:cs="Arial"/>
          <w:sz w:val="20"/>
          <w:szCs w:val="20"/>
        </w:rPr>
        <w:t>nie poinformował o tych faktach Inspektora Nadzoru zobowiązany jest odkryć</w:t>
      </w:r>
      <w:r w:rsidR="0010428B" w:rsidRPr="00C85771">
        <w:rPr>
          <w:rFonts w:ascii="Arial" w:hAnsi="Arial" w:cs="Arial"/>
          <w:sz w:val="20"/>
          <w:szCs w:val="20"/>
        </w:rPr>
        <w:t xml:space="preserve"> </w:t>
      </w:r>
      <w:r w:rsidR="0027416C" w:rsidRPr="00C85771">
        <w:rPr>
          <w:rFonts w:ascii="Arial" w:hAnsi="Arial" w:cs="Arial"/>
          <w:sz w:val="20"/>
          <w:szCs w:val="20"/>
        </w:rPr>
        <w:t>roboty lub wykonać otwory niezbędne do zbadania robót, a następnie przywrócić</w:t>
      </w:r>
      <w:r w:rsidR="0010428B" w:rsidRPr="00C85771">
        <w:rPr>
          <w:rFonts w:ascii="Arial" w:hAnsi="Arial" w:cs="Arial"/>
          <w:sz w:val="20"/>
          <w:szCs w:val="20"/>
        </w:rPr>
        <w:t xml:space="preserve"> </w:t>
      </w:r>
      <w:r w:rsidR="0027416C" w:rsidRPr="00C85771">
        <w:rPr>
          <w:rFonts w:ascii="Arial" w:hAnsi="Arial" w:cs="Arial"/>
          <w:sz w:val="20"/>
          <w:szCs w:val="20"/>
        </w:rPr>
        <w:t>roboty do stanu poprzedniego);</w:t>
      </w:r>
    </w:p>
    <w:p w14:paraId="633B9B2C" w14:textId="50323EE1"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koordynowania wszystkich prac na budowie w tym wykonywanych przez podwykonawców,</w:t>
      </w:r>
    </w:p>
    <w:p w14:paraId="00BCE05F" w14:textId="4D96408A"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odbiorach,</w:t>
      </w:r>
    </w:p>
    <w:p w14:paraId="68F859E0" w14:textId="36E9F295"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odbiorze końcowym zadania, w tym kontroli organów uprawnionych,</w:t>
      </w:r>
    </w:p>
    <w:p w14:paraId="47B5D5A4" w14:textId="6190C10E" w:rsidR="0010428B"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niezwłocznego informowanie Zamawiającego o problemach</w:t>
      </w:r>
      <w:r w:rsidR="0010428B" w:rsidRPr="00C85771">
        <w:rPr>
          <w:rFonts w:ascii="Arial" w:hAnsi="Arial" w:cs="Arial"/>
          <w:sz w:val="20"/>
          <w:szCs w:val="20"/>
        </w:rPr>
        <w:t xml:space="preserve"> </w:t>
      </w:r>
      <w:r w:rsidRPr="00C85771">
        <w:rPr>
          <w:rFonts w:ascii="Arial" w:hAnsi="Arial" w:cs="Arial"/>
          <w:sz w:val="20"/>
          <w:szCs w:val="20"/>
        </w:rPr>
        <w:t>lub okolicznościach, które mogą wpłynąć na jakość robót lub opóźnienie terminu zakończenia zadania,</w:t>
      </w:r>
      <w:r w:rsidR="0010428B" w:rsidRPr="00C85771">
        <w:rPr>
          <w:rFonts w:ascii="Arial" w:hAnsi="Arial" w:cs="Arial"/>
          <w:sz w:val="20"/>
          <w:szCs w:val="20"/>
        </w:rPr>
        <w:t xml:space="preserve"> </w:t>
      </w:r>
    </w:p>
    <w:p w14:paraId="28CAB0A7" w14:textId="094B1B18"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6C22D62D" w14:textId="554D0149"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7</w:t>
      </w:r>
    </w:p>
    <w:p w14:paraId="0F7F7B0E" w14:textId="77777777"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28A0818F"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Wykonawca zobowiązuje się do wykonania przedmiotu zamówienia siłami własnymi</w:t>
      </w:r>
    </w:p>
    <w:p w14:paraId="1F73AB20" w14:textId="77777777" w:rsidR="00BD609D"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za wyjątkiem robót w zakresie:</w:t>
      </w:r>
    </w:p>
    <w:p w14:paraId="2D7FF831" w14:textId="3B78AC38" w:rsidR="0010428B" w:rsidRPr="00800A96" w:rsidRDefault="0010428B" w:rsidP="003C1FDF">
      <w:pPr>
        <w:pStyle w:val="Akapitzlist"/>
        <w:numPr>
          <w:ilvl w:val="0"/>
          <w:numId w:val="7"/>
        </w:numPr>
        <w:spacing w:after="0" w:line="300" w:lineRule="auto"/>
        <w:jc w:val="both"/>
        <w:rPr>
          <w:rFonts w:ascii="Arial" w:hAnsi="Arial" w:cs="Arial"/>
          <w:sz w:val="20"/>
          <w:szCs w:val="20"/>
        </w:rPr>
      </w:pPr>
      <w:r w:rsidRPr="00800A96">
        <w:rPr>
          <w:rFonts w:ascii="Arial" w:hAnsi="Arial" w:cs="Arial"/>
          <w:sz w:val="20"/>
          <w:szCs w:val="20"/>
        </w:rPr>
        <w:t>……………………………………………………………… ,</w:t>
      </w:r>
    </w:p>
    <w:p w14:paraId="216135A3" w14:textId="3378A8BE" w:rsidR="0010428B" w:rsidRPr="00800A96" w:rsidRDefault="0010428B" w:rsidP="003C1FDF">
      <w:pPr>
        <w:pStyle w:val="Akapitzlist"/>
        <w:numPr>
          <w:ilvl w:val="0"/>
          <w:numId w:val="7"/>
        </w:numPr>
        <w:spacing w:after="0" w:line="300" w:lineRule="auto"/>
        <w:ind w:right="340"/>
        <w:jc w:val="both"/>
        <w:rPr>
          <w:rFonts w:ascii="Arial" w:hAnsi="Arial" w:cs="Arial"/>
          <w:sz w:val="20"/>
          <w:szCs w:val="20"/>
        </w:rPr>
      </w:pPr>
      <w:r w:rsidRPr="00800A96">
        <w:rPr>
          <w:rFonts w:ascii="Arial" w:hAnsi="Arial" w:cs="Arial"/>
          <w:sz w:val="20"/>
          <w:szCs w:val="20"/>
        </w:rPr>
        <w:t>……………………………………………………………… ,</w:t>
      </w:r>
    </w:p>
    <w:p w14:paraId="008101D6"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które zostaną wykonane przy udziale podwykonawcy (podwykonawców).</w:t>
      </w:r>
    </w:p>
    <w:p w14:paraId="60999323" w14:textId="39DA80C6" w:rsidR="00244958"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Wykonawca, podwykonawca lub dalszy podwykonawca zamówienia zamierzający</w:t>
      </w:r>
      <w:r w:rsidR="002819AC" w:rsidRPr="00800A96">
        <w:rPr>
          <w:rFonts w:ascii="Arial" w:hAnsi="Arial" w:cs="Arial"/>
          <w:sz w:val="20"/>
          <w:szCs w:val="20"/>
        </w:rPr>
        <w:t xml:space="preserve"> </w:t>
      </w:r>
      <w:r w:rsidRPr="00800A96">
        <w:rPr>
          <w:rFonts w:ascii="Arial" w:hAnsi="Arial" w:cs="Arial"/>
          <w:sz w:val="20"/>
          <w:szCs w:val="20"/>
        </w:rPr>
        <w:t>zawrzeć umowę o podwykonawstwo, której przedmiotem są roboty budowlane, jest</w:t>
      </w:r>
      <w:r w:rsidR="002819AC" w:rsidRPr="00800A96">
        <w:rPr>
          <w:rFonts w:ascii="Arial" w:hAnsi="Arial" w:cs="Arial"/>
          <w:sz w:val="20"/>
          <w:szCs w:val="20"/>
        </w:rPr>
        <w:t xml:space="preserve"> </w:t>
      </w:r>
      <w:r w:rsidRPr="00800A96">
        <w:rPr>
          <w:rFonts w:ascii="Arial" w:hAnsi="Arial" w:cs="Arial"/>
          <w:sz w:val="20"/>
          <w:szCs w:val="20"/>
        </w:rPr>
        <w:t>obowiązany, w trakcie realizacji zamówienia, do przedłożenia Zamawiającemu projektu</w:t>
      </w:r>
      <w:r w:rsidR="00D26310" w:rsidRPr="00800A96">
        <w:rPr>
          <w:rFonts w:ascii="Arial" w:hAnsi="Arial" w:cs="Arial"/>
          <w:sz w:val="20"/>
          <w:szCs w:val="20"/>
        </w:rPr>
        <w:t xml:space="preserve"> </w:t>
      </w:r>
      <w:r w:rsidRPr="00800A96">
        <w:rPr>
          <w:rFonts w:ascii="Arial" w:hAnsi="Arial" w:cs="Arial"/>
          <w:sz w:val="20"/>
          <w:szCs w:val="20"/>
        </w:rPr>
        <w:t>tej umowy, przy czym podwykonawca lub dalszy podwykonawca jest obowiązany</w:t>
      </w:r>
      <w:r w:rsidR="00D26310" w:rsidRPr="00800A96">
        <w:rPr>
          <w:rFonts w:ascii="Arial" w:hAnsi="Arial" w:cs="Arial"/>
          <w:sz w:val="20"/>
          <w:szCs w:val="20"/>
        </w:rPr>
        <w:t xml:space="preserve"> </w:t>
      </w:r>
      <w:r w:rsidRPr="00800A96">
        <w:rPr>
          <w:rFonts w:ascii="Arial" w:hAnsi="Arial" w:cs="Arial"/>
          <w:sz w:val="20"/>
          <w:szCs w:val="20"/>
        </w:rPr>
        <w:t>dołączyć zgodę Wykonawcy na zawarcie umowy o podwykonawstwo o treści</w:t>
      </w:r>
      <w:r w:rsidR="00D26310" w:rsidRPr="00800A96">
        <w:rPr>
          <w:rFonts w:ascii="Arial" w:hAnsi="Arial" w:cs="Arial"/>
          <w:sz w:val="20"/>
          <w:szCs w:val="20"/>
        </w:rPr>
        <w:t xml:space="preserve"> </w:t>
      </w:r>
      <w:r w:rsidRPr="00800A96">
        <w:rPr>
          <w:rFonts w:ascii="Arial" w:hAnsi="Arial" w:cs="Arial"/>
          <w:sz w:val="20"/>
          <w:szCs w:val="20"/>
        </w:rPr>
        <w:t>zgodnej z projektem umowy.</w:t>
      </w:r>
      <w:r w:rsidR="00D26310" w:rsidRPr="00800A96">
        <w:rPr>
          <w:rFonts w:ascii="Arial" w:hAnsi="Arial" w:cs="Arial"/>
          <w:sz w:val="20"/>
          <w:szCs w:val="20"/>
        </w:rPr>
        <w:t xml:space="preserve"> </w:t>
      </w:r>
      <w:r w:rsidR="00244958" w:rsidRPr="00800A96">
        <w:rPr>
          <w:rFonts w:ascii="Arial" w:hAnsi="Arial" w:cs="Arial"/>
          <w:sz w:val="20"/>
          <w:szCs w:val="20"/>
        </w:rPr>
        <w:t>Zamawiającemu przysługuje prawo do zgłoszenia w terminie 14 dni w formie pisemnej</w:t>
      </w:r>
      <w:r w:rsidR="00D26310" w:rsidRPr="00800A96">
        <w:rPr>
          <w:rFonts w:ascii="Arial" w:hAnsi="Arial" w:cs="Arial"/>
          <w:sz w:val="20"/>
          <w:szCs w:val="20"/>
        </w:rPr>
        <w:t xml:space="preserve"> </w:t>
      </w:r>
      <w:r w:rsidR="00244958" w:rsidRPr="00800A96">
        <w:rPr>
          <w:rFonts w:ascii="Arial" w:hAnsi="Arial" w:cs="Arial"/>
          <w:sz w:val="20"/>
          <w:szCs w:val="20"/>
        </w:rPr>
        <w:t>zastrzeżenia do przedłożonego projektu umowy o podwykonawstwo, której</w:t>
      </w:r>
      <w:r w:rsidR="00D26310" w:rsidRPr="00800A96">
        <w:rPr>
          <w:rFonts w:ascii="Arial" w:hAnsi="Arial" w:cs="Arial"/>
          <w:sz w:val="20"/>
          <w:szCs w:val="20"/>
        </w:rPr>
        <w:t xml:space="preserve"> </w:t>
      </w:r>
      <w:r w:rsidR="00244958" w:rsidRPr="00800A96">
        <w:rPr>
          <w:rFonts w:ascii="Arial" w:hAnsi="Arial" w:cs="Arial"/>
          <w:sz w:val="20"/>
          <w:szCs w:val="20"/>
        </w:rPr>
        <w:t>przedmiotem są roboty budowlane, w przypadku zaistnienia chociażby jednego z</w:t>
      </w:r>
      <w:r w:rsidR="00D26310" w:rsidRPr="00800A96">
        <w:rPr>
          <w:rFonts w:ascii="Arial" w:hAnsi="Arial" w:cs="Arial"/>
          <w:sz w:val="20"/>
          <w:szCs w:val="20"/>
        </w:rPr>
        <w:t xml:space="preserve"> </w:t>
      </w:r>
      <w:r w:rsidR="00244958" w:rsidRPr="00800A96">
        <w:rPr>
          <w:rFonts w:ascii="Arial" w:hAnsi="Arial" w:cs="Arial"/>
          <w:sz w:val="20"/>
          <w:szCs w:val="20"/>
        </w:rPr>
        <w:t>pisanych poniżej przypadków:</w:t>
      </w:r>
    </w:p>
    <w:p w14:paraId="4EC8B13B" w14:textId="734337FB"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zapłaty wynagrodzenia podwykonawcy lub dalszemu podwykonawcy</w:t>
      </w:r>
      <w:r w:rsidR="00D26310" w:rsidRPr="00800A96">
        <w:rPr>
          <w:rFonts w:ascii="Arial" w:hAnsi="Arial" w:cs="Arial"/>
          <w:sz w:val="20"/>
          <w:szCs w:val="20"/>
        </w:rPr>
        <w:t xml:space="preserve"> </w:t>
      </w:r>
      <w:r w:rsidRPr="00800A96">
        <w:rPr>
          <w:rFonts w:ascii="Arial" w:hAnsi="Arial" w:cs="Arial"/>
          <w:sz w:val="20"/>
          <w:szCs w:val="20"/>
        </w:rPr>
        <w:t>przewidziany w umowie o podwykonawstwo jest dłuższy niż 30 dni od dnia doręczenia</w:t>
      </w:r>
      <w:r w:rsidR="00BD609D" w:rsidRPr="00800A96">
        <w:rPr>
          <w:rFonts w:ascii="Arial" w:hAnsi="Arial" w:cs="Arial"/>
          <w:sz w:val="20"/>
          <w:szCs w:val="20"/>
        </w:rPr>
        <w:t xml:space="preserve"> </w:t>
      </w:r>
      <w:r w:rsidRPr="00800A96">
        <w:rPr>
          <w:rFonts w:ascii="Arial" w:hAnsi="Arial" w:cs="Arial"/>
          <w:sz w:val="20"/>
          <w:szCs w:val="20"/>
        </w:rPr>
        <w:t>Wykonawcy, podwykonawcy lub dalszemu podwykonawcy faktury lub</w:t>
      </w:r>
      <w:r w:rsidR="00D26310" w:rsidRPr="00800A96">
        <w:rPr>
          <w:rFonts w:ascii="Arial" w:hAnsi="Arial" w:cs="Arial"/>
          <w:sz w:val="20"/>
          <w:szCs w:val="20"/>
        </w:rPr>
        <w:t xml:space="preserve"> </w:t>
      </w:r>
      <w:r w:rsidRPr="00800A96">
        <w:rPr>
          <w:rFonts w:ascii="Arial" w:hAnsi="Arial" w:cs="Arial"/>
          <w:sz w:val="20"/>
          <w:szCs w:val="20"/>
        </w:rPr>
        <w:t>rachunku, potwierdzających wykonanie zleconej podwykonawcy lub dalszemu</w:t>
      </w:r>
      <w:r w:rsidR="00D26310" w:rsidRPr="00800A96">
        <w:rPr>
          <w:rFonts w:ascii="Arial" w:hAnsi="Arial" w:cs="Arial"/>
          <w:sz w:val="20"/>
          <w:szCs w:val="20"/>
        </w:rPr>
        <w:t xml:space="preserve"> </w:t>
      </w:r>
      <w:r w:rsidRPr="00800A96">
        <w:rPr>
          <w:rFonts w:ascii="Arial" w:hAnsi="Arial" w:cs="Arial"/>
          <w:sz w:val="20"/>
          <w:szCs w:val="20"/>
        </w:rPr>
        <w:t>podwykonawcy dostawy, usługi lub roboty budowlanej,</w:t>
      </w:r>
    </w:p>
    <w:p w14:paraId="77CD3ED1" w14:textId="24FBC8E0" w:rsidR="00D26310"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wykonania umowy o podwykonawstwo wykracza poza termin wykonania</w:t>
      </w:r>
      <w:r w:rsidR="00BD609D" w:rsidRPr="00800A96">
        <w:rPr>
          <w:rFonts w:ascii="Arial" w:hAnsi="Arial" w:cs="Arial"/>
          <w:sz w:val="20"/>
          <w:szCs w:val="20"/>
        </w:rPr>
        <w:t xml:space="preserve"> </w:t>
      </w:r>
      <w:r w:rsidRPr="00800A96">
        <w:rPr>
          <w:rFonts w:ascii="Arial" w:hAnsi="Arial" w:cs="Arial"/>
          <w:sz w:val="20"/>
          <w:szCs w:val="20"/>
        </w:rPr>
        <w:t>zamówienia, wskazany w § 2 ust. 1 umowy,</w:t>
      </w:r>
      <w:r w:rsidR="00D26310" w:rsidRPr="00800A96">
        <w:rPr>
          <w:rFonts w:ascii="Arial" w:hAnsi="Arial" w:cs="Arial"/>
          <w:sz w:val="20"/>
          <w:szCs w:val="20"/>
        </w:rPr>
        <w:t xml:space="preserve"> </w:t>
      </w:r>
    </w:p>
    <w:p w14:paraId="251E2507" w14:textId="497D4C05"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zawiera zapisy uzależniające dokonanie zapłaty na</w:t>
      </w:r>
      <w:r w:rsidR="00D26310" w:rsidRPr="00800A96">
        <w:rPr>
          <w:rFonts w:ascii="Arial" w:hAnsi="Arial" w:cs="Arial"/>
          <w:sz w:val="20"/>
          <w:szCs w:val="20"/>
        </w:rPr>
        <w:t xml:space="preserve"> </w:t>
      </w:r>
      <w:r w:rsidRPr="00800A96">
        <w:rPr>
          <w:rFonts w:ascii="Arial" w:hAnsi="Arial" w:cs="Arial"/>
          <w:sz w:val="20"/>
          <w:szCs w:val="20"/>
        </w:rPr>
        <w:t>rzecz podwykonawcy od odbioru robót przez Zamawiającego lub od zapłaty należności</w:t>
      </w:r>
      <w:r w:rsidR="00D26310" w:rsidRPr="00800A96">
        <w:rPr>
          <w:rFonts w:ascii="Arial" w:hAnsi="Arial" w:cs="Arial"/>
          <w:sz w:val="20"/>
          <w:szCs w:val="20"/>
        </w:rPr>
        <w:t xml:space="preserve"> </w:t>
      </w:r>
      <w:r w:rsidRPr="00800A96">
        <w:rPr>
          <w:rFonts w:ascii="Arial" w:hAnsi="Arial" w:cs="Arial"/>
          <w:sz w:val="20"/>
          <w:szCs w:val="20"/>
        </w:rPr>
        <w:t>Wykonawcy przez Zamawiającego,</w:t>
      </w:r>
    </w:p>
    <w:p w14:paraId="4B8439F8" w14:textId="6A55F11F"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uregulowań, dotyczących zawierania</w:t>
      </w:r>
      <w:r w:rsidR="00D26310" w:rsidRPr="00800A96">
        <w:rPr>
          <w:rFonts w:ascii="Arial" w:hAnsi="Arial" w:cs="Arial"/>
          <w:sz w:val="20"/>
          <w:szCs w:val="20"/>
        </w:rPr>
        <w:t xml:space="preserve"> </w:t>
      </w:r>
      <w:r w:rsidRPr="00800A96">
        <w:rPr>
          <w:rFonts w:ascii="Arial" w:hAnsi="Arial" w:cs="Arial"/>
          <w:sz w:val="20"/>
          <w:szCs w:val="20"/>
        </w:rPr>
        <w:t>umów na roboty budowlane, dostawy lub usługi z dalszymi podwykonawcami, w</w:t>
      </w:r>
      <w:r w:rsidR="00D26310" w:rsidRPr="00800A96">
        <w:rPr>
          <w:rFonts w:ascii="Arial" w:hAnsi="Arial" w:cs="Arial"/>
          <w:sz w:val="20"/>
          <w:szCs w:val="20"/>
        </w:rPr>
        <w:t xml:space="preserve"> </w:t>
      </w:r>
      <w:r w:rsidRPr="00800A96">
        <w:rPr>
          <w:rFonts w:ascii="Arial" w:hAnsi="Arial" w:cs="Arial"/>
          <w:sz w:val="20"/>
          <w:szCs w:val="20"/>
        </w:rPr>
        <w:t>szczególności zapisów warunkujących podpisanie tych umów od ich akceptacji i</w:t>
      </w:r>
      <w:r w:rsidR="00D26310" w:rsidRPr="00800A96">
        <w:rPr>
          <w:rFonts w:ascii="Arial" w:hAnsi="Arial" w:cs="Arial"/>
          <w:sz w:val="20"/>
          <w:szCs w:val="20"/>
        </w:rPr>
        <w:t xml:space="preserve"> </w:t>
      </w:r>
      <w:r w:rsidRPr="00800A96">
        <w:rPr>
          <w:rFonts w:ascii="Arial" w:hAnsi="Arial" w:cs="Arial"/>
          <w:sz w:val="20"/>
          <w:szCs w:val="20"/>
        </w:rPr>
        <w:t>zgody Wykonawcy,</w:t>
      </w:r>
    </w:p>
    <w:p w14:paraId="2AB0C573" w14:textId="7E10117E"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kwoty wynagrodzenia wykonawcy;</w:t>
      </w:r>
    </w:p>
    <w:p w14:paraId="654FF170" w14:textId="36910791"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załączony do umowy o podwykonawstwo harmonogram rzeczowo-finansowy</w:t>
      </w:r>
      <w:r w:rsidR="00D26310" w:rsidRPr="00800A96">
        <w:rPr>
          <w:rFonts w:ascii="Arial" w:hAnsi="Arial" w:cs="Arial"/>
          <w:sz w:val="20"/>
          <w:szCs w:val="20"/>
        </w:rPr>
        <w:t xml:space="preserve"> </w:t>
      </w:r>
      <w:r w:rsidRPr="00800A96">
        <w:rPr>
          <w:rFonts w:ascii="Arial" w:hAnsi="Arial" w:cs="Arial"/>
          <w:sz w:val="20"/>
          <w:szCs w:val="20"/>
        </w:rPr>
        <w:t>jest niezgodny z harmonogramem,</w:t>
      </w:r>
    </w:p>
    <w:p w14:paraId="03E9A2F9" w14:textId="74DC1672"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w każdym przypadku, gdy umowa kształtuje prawa i obowiązki podwykonawcy,</w:t>
      </w:r>
      <w:r w:rsidR="00597DE6" w:rsidRPr="00800A96">
        <w:rPr>
          <w:rFonts w:ascii="Arial" w:hAnsi="Arial" w:cs="Arial"/>
          <w:sz w:val="20"/>
          <w:szCs w:val="20"/>
        </w:rPr>
        <w:t xml:space="preserve"> </w:t>
      </w:r>
      <w:r w:rsidRPr="00800A96">
        <w:rPr>
          <w:rFonts w:ascii="Arial" w:hAnsi="Arial" w:cs="Arial"/>
          <w:sz w:val="20"/>
          <w:szCs w:val="20"/>
        </w:rPr>
        <w:t>w zakresie kar umownych oraz warunków wypłaty wynagrodzenia, w sposób dla</w:t>
      </w:r>
      <w:r w:rsidR="00597DE6" w:rsidRPr="00800A96">
        <w:rPr>
          <w:rFonts w:ascii="Arial" w:hAnsi="Arial" w:cs="Arial"/>
          <w:sz w:val="20"/>
          <w:szCs w:val="20"/>
        </w:rPr>
        <w:t xml:space="preserve"> </w:t>
      </w:r>
      <w:r w:rsidRPr="00800A96">
        <w:rPr>
          <w:rFonts w:ascii="Arial" w:hAnsi="Arial" w:cs="Arial"/>
          <w:sz w:val="20"/>
          <w:szCs w:val="20"/>
        </w:rPr>
        <w:t>niego mniej korzystny niż prawa i obowiązki wykonawcy wynikające z niniejszej</w:t>
      </w:r>
      <w:r w:rsidR="00597DE6" w:rsidRPr="00800A96">
        <w:rPr>
          <w:rFonts w:ascii="Arial" w:hAnsi="Arial" w:cs="Arial"/>
          <w:sz w:val="20"/>
          <w:szCs w:val="20"/>
        </w:rPr>
        <w:t xml:space="preserve"> </w:t>
      </w:r>
      <w:r w:rsidRPr="00800A96">
        <w:rPr>
          <w:rFonts w:ascii="Arial" w:hAnsi="Arial" w:cs="Arial"/>
          <w:sz w:val="20"/>
          <w:szCs w:val="20"/>
        </w:rPr>
        <w:t>umowy.</w:t>
      </w:r>
    </w:p>
    <w:p w14:paraId="26D4A72D" w14:textId="2B854C15" w:rsidR="00BD609D" w:rsidRPr="00800A96" w:rsidRDefault="00244958" w:rsidP="003C1FDF">
      <w:pPr>
        <w:pStyle w:val="Akapitzlist"/>
        <w:numPr>
          <w:ilvl w:val="0"/>
          <w:numId w:val="9"/>
        </w:numPr>
        <w:spacing w:after="0" w:line="300" w:lineRule="auto"/>
        <w:ind w:left="0" w:firstLine="0"/>
        <w:jc w:val="both"/>
        <w:rPr>
          <w:rFonts w:ascii="Arial" w:hAnsi="Arial" w:cs="Arial"/>
          <w:sz w:val="20"/>
          <w:szCs w:val="20"/>
        </w:rPr>
      </w:pPr>
      <w:r w:rsidRPr="00800A96">
        <w:rPr>
          <w:rFonts w:ascii="Arial" w:hAnsi="Arial" w:cs="Arial"/>
          <w:sz w:val="20"/>
          <w:szCs w:val="20"/>
        </w:rPr>
        <w:t>Niezgłoszenie przez Zamawiającego w formie pisemnej zastrzeżeń do przedłożonego</w:t>
      </w:r>
      <w:r w:rsidR="002819AC" w:rsidRPr="00800A96">
        <w:rPr>
          <w:rFonts w:ascii="Arial" w:hAnsi="Arial" w:cs="Arial"/>
          <w:sz w:val="20"/>
          <w:szCs w:val="20"/>
        </w:rPr>
        <w:t xml:space="preserve"> </w:t>
      </w:r>
      <w:r w:rsidRPr="00800A96">
        <w:rPr>
          <w:rFonts w:ascii="Arial" w:hAnsi="Arial" w:cs="Arial"/>
          <w:sz w:val="20"/>
          <w:szCs w:val="20"/>
        </w:rPr>
        <w:t>projektu umowy o podwykonawstwo, której przedmiotem są roboty budowlane,</w:t>
      </w:r>
      <w:r w:rsidR="00597DE6" w:rsidRPr="00800A96">
        <w:rPr>
          <w:rFonts w:ascii="Arial" w:hAnsi="Arial" w:cs="Arial"/>
          <w:sz w:val="20"/>
          <w:szCs w:val="20"/>
        </w:rPr>
        <w:t xml:space="preserve"> </w:t>
      </w:r>
      <w:r w:rsidRPr="00800A96">
        <w:rPr>
          <w:rFonts w:ascii="Arial" w:hAnsi="Arial" w:cs="Arial"/>
          <w:sz w:val="20"/>
          <w:szCs w:val="20"/>
        </w:rPr>
        <w:t xml:space="preserve">w terminie wskazanym w ust. </w:t>
      </w:r>
      <w:r w:rsidR="004419BC" w:rsidRPr="00800A96">
        <w:rPr>
          <w:rFonts w:ascii="Arial" w:hAnsi="Arial" w:cs="Arial"/>
          <w:sz w:val="20"/>
          <w:szCs w:val="20"/>
        </w:rPr>
        <w:t>2</w:t>
      </w:r>
      <w:r w:rsidRPr="00800A96">
        <w:rPr>
          <w:rFonts w:ascii="Arial" w:hAnsi="Arial" w:cs="Arial"/>
          <w:sz w:val="20"/>
          <w:szCs w:val="20"/>
        </w:rPr>
        <w:t>, będzie uważane za jego akceptację.</w:t>
      </w:r>
    </w:p>
    <w:p w14:paraId="16BD51E3" w14:textId="1F292AEF" w:rsidR="00244958" w:rsidRPr="00800A96" w:rsidRDefault="00244958" w:rsidP="003C1FDF">
      <w:pPr>
        <w:pStyle w:val="Akapitzlist"/>
        <w:numPr>
          <w:ilvl w:val="0"/>
          <w:numId w:val="13"/>
        </w:numPr>
        <w:spacing w:after="0" w:line="300" w:lineRule="auto"/>
        <w:jc w:val="both"/>
        <w:rPr>
          <w:rFonts w:ascii="Arial" w:hAnsi="Arial" w:cs="Arial"/>
          <w:sz w:val="20"/>
          <w:szCs w:val="20"/>
        </w:rPr>
      </w:pPr>
      <w:r w:rsidRPr="00800A96">
        <w:rPr>
          <w:rFonts w:ascii="Arial" w:hAnsi="Arial" w:cs="Arial"/>
          <w:sz w:val="20"/>
          <w:szCs w:val="20"/>
        </w:rPr>
        <w:t>Wykonawca, podwykonawca lub dalszy podwykonawca zamówienia na roboty budowlane</w:t>
      </w:r>
      <w:r w:rsidR="002819AC" w:rsidRPr="00800A96">
        <w:rPr>
          <w:rFonts w:ascii="Arial" w:hAnsi="Arial" w:cs="Arial"/>
          <w:sz w:val="20"/>
          <w:szCs w:val="20"/>
        </w:rPr>
        <w:t xml:space="preserve"> </w:t>
      </w:r>
      <w:r w:rsidRPr="00800A96">
        <w:rPr>
          <w:rFonts w:ascii="Arial" w:hAnsi="Arial" w:cs="Arial"/>
          <w:sz w:val="20"/>
          <w:szCs w:val="20"/>
        </w:rPr>
        <w:t>przedkłada Zamawiającemu poświadczoną za zgodność z oryginałem kopię</w:t>
      </w:r>
      <w:r w:rsidR="002819AC" w:rsidRPr="00800A96">
        <w:rPr>
          <w:rFonts w:ascii="Arial" w:hAnsi="Arial" w:cs="Arial"/>
          <w:sz w:val="20"/>
          <w:szCs w:val="20"/>
        </w:rPr>
        <w:t xml:space="preserve"> </w:t>
      </w:r>
      <w:r w:rsidRPr="00800A96">
        <w:rPr>
          <w:rFonts w:ascii="Arial" w:hAnsi="Arial" w:cs="Arial"/>
          <w:sz w:val="20"/>
          <w:szCs w:val="20"/>
        </w:rPr>
        <w:t>zawartej umowy o podwykonawstwo, której przedmiotem są dostawy lub usługi, w</w:t>
      </w:r>
      <w:r w:rsidR="002819AC" w:rsidRPr="00800A96">
        <w:rPr>
          <w:rFonts w:ascii="Arial" w:hAnsi="Arial" w:cs="Arial"/>
          <w:sz w:val="20"/>
          <w:szCs w:val="20"/>
        </w:rPr>
        <w:t xml:space="preserve">  </w:t>
      </w:r>
      <w:r w:rsidRPr="00800A96">
        <w:rPr>
          <w:rFonts w:ascii="Arial" w:hAnsi="Arial" w:cs="Arial"/>
          <w:sz w:val="20"/>
          <w:szCs w:val="20"/>
        </w:rPr>
        <w:t>terminie 7 dni od dnia jej zawarcia</w:t>
      </w:r>
      <w:r w:rsidR="00597DE6" w:rsidRPr="00800A96">
        <w:rPr>
          <w:rFonts w:ascii="Arial" w:hAnsi="Arial" w:cs="Arial"/>
          <w:sz w:val="20"/>
          <w:szCs w:val="20"/>
        </w:rPr>
        <w:t xml:space="preserve">. </w:t>
      </w:r>
    </w:p>
    <w:p w14:paraId="47794F7F" w14:textId="77777777" w:rsidR="009B07A1" w:rsidRPr="00800A96" w:rsidRDefault="00244958" w:rsidP="003C1FDF">
      <w:pPr>
        <w:pStyle w:val="Akapitzlist"/>
        <w:numPr>
          <w:ilvl w:val="0"/>
          <w:numId w:val="14"/>
        </w:numPr>
        <w:spacing w:after="0" w:line="300" w:lineRule="auto"/>
        <w:ind w:left="0" w:firstLine="0"/>
        <w:jc w:val="both"/>
        <w:rPr>
          <w:rFonts w:ascii="Arial" w:hAnsi="Arial" w:cs="Arial"/>
          <w:sz w:val="20"/>
          <w:szCs w:val="20"/>
        </w:rPr>
      </w:pPr>
      <w:r w:rsidRPr="00800A96">
        <w:rPr>
          <w:rFonts w:ascii="Arial" w:hAnsi="Arial" w:cs="Arial"/>
          <w:sz w:val="20"/>
          <w:szCs w:val="20"/>
        </w:rPr>
        <w:t>Wszystkie umowy o podwykonawstwo wymagają formy pisemnej.</w:t>
      </w:r>
      <w:r w:rsidR="009B07A1" w:rsidRPr="00800A96">
        <w:rPr>
          <w:rFonts w:ascii="Arial" w:hAnsi="Arial" w:cs="Arial"/>
          <w:sz w:val="20"/>
          <w:szCs w:val="20"/>
        </w:rPr>
        <w:t xml:space="preserve"> </w:t>
      </w:r>
    </w:p>
    <w:p w14:paraId="44AA050E" w14:textId="27A8AC1E"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zawierania umów o</w:t>
      </w:r>
      <w:r w:rsidR="002819AC" w:rsidRPr="00800A96">
        <w:rPr>
          <w:rFonts w:ascii="Arial" w:hAnsi="Arial" w:cs="Arial"/>
          <w:sz w:val="20"/>
          <w:szCs w:val="20"/>
        </w:rPr>
        <w:t xml:space="preserve"> </w:t>
      </w:r>
      <w:r w:rsidRPr="00800A96">
        <w:rPr>
          <w:rFonts w:ascii="Arial" w:hAnsi="Arial" w:cs="Arial"/>
          <w:sz w:val="20"/>
          <w:szCs w:val="20"/>
        </w:rPr>
        <w:t>podwykonawstwo z dalszymi podwykonawcami.</w:t>
      </w:r>
    </w:p>
    <w:p w14:paraId="4990BADC" w14:textId="7F42273D"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zmian umów o podwykonawstwo.</w:t>
      </w:r>
    </w:p>
    <w:p w14:paraId="28AF4E30" w14:textId="1E5809B2"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ponosi wobec Zamawiającego pełną odpowiedzialność za roboty budowlane,</w:t>
      </w:r>
      <w:r w:rsidR="00597DE6" w:rsidRPr="00800A96">
        <w:rPr>
          <w:rFonts w:ascii="Arial" w:hAnsi="Arial" w:cs="Arial"/>
          <w:sz w:val="20"/>
          <w:szCs w:val="20"/>
        </w:rPr>
        <w:t xml:space="preserve"> </w:t>
      </w:r>
      <w:r w:rsidRPr="00800A96">
        <w:rPr>
          <w:rFonts w:ascii="Arial" w:hAnsi="Arial" w:cs="Arial"/>
          <w:sz w:val="20"/>
          <w:szCs w:val="20"/>
        </w:rPr>
        <w:t>które wykonuje przy pomocy podwykonawców.</w:t>
      </w:r>
    </w:p>
    <w:p w14:paraId="7872D289" w14:textId="223B6C5C"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przyjmuje na siebie pełnienie funkcji koordynatora w stosunku do robót</w:t>
      </w:r>
      <w:r w:rsidR="00597DE6" w:rsidRPr="00800A96">
        <w:rPr>
          <w:rFonts w:ascii="Arial" w:hAnsi="Arial" w:cs="Arial"/>
          <w:sz w:val="20"/>
          <w:szCs w:val="20"/>
        </w:rPr>
        <w:t xml:space="preserve"> </w:t>
      </w:r>
      <w:r w:rsidRPr="00800A96">
        <w:rPr>
          <w:rFonts w:ascii="Arial" w:hAnsi="Arial" w:cs="Arial"/>
          <w:sz w:val="20"/>
          <w:szCs w:val="20"/>
        </w:rPr>
        <w:t>budowlanych, realizowanych przez podwykonawców.</w:t>
      </w:r>
    </w:p>
    <w:p w14:paraId="7378E7C6" w14:textId="13EB989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Powierzenie wykonania części robót budowlanych podwykonawcy nie zmienia zobowiązań</w:t>
      </w:r>
      <w:r w:rsidR="00597DE6" w:rsidRPr="00800A96">
        <w:rPr>
          <w:rFonts w:ascii="Arial" w:hAnsi="Arial" w:cs="Arial"/>
          <w:sz w:val="20"/>
          <w:szCs w:val="20"/>
        </w:rPr>
        <w:t xml:space="preserve"> </w:t>
      </w:r>
      <w:r w:rsidRPr="00800A96">
        <w:rPr>
          <w:rFonts w:ascii="Arial" w:hAnsi="Arial" w:cs="Arial"/>
          <w:sz w:val="20"/>
          <w:szCs w:val="20"/>
        </w:rPr>
        <w:t>Wykonawcy wobec Zamawiającego za wykonanie tej części zamówienia.</w:t>
      </w:r>
    </w:p>
    <w:p w14:paraId="407A6214" w14:textId="50490649"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jest odpowiedzialny za działanie, zaniechanie, uchybienia i zaniedbania</w:t>
      </w:r>
      <w:r w:rsidR="00597DE6" w:rsidRPr="00800A96">
        <w:rPr>
          <w:rFonts w:ascii="Arial" w:hAnsi="Arial" w:cs="Arial"/>
          <w:sz w:val="20"/>
          <w:szCs w:val="20"/>
        </w:rPr>
        <w:t xml:space="preserve"> </w:t>
      </w:r>
      <w:r w:rsidRPr="00800A96">
        <w:rPr>
          <w:rFonts w:ascii="Arial" w:hAnsi="Arial" w:cs="Arial"/>
          <w:sz w:val="20"/>
          <w:szCs w:val="20"/>
        </w:rPr>
        <w:t>podwykonawcy i jego pracowników w takim samym stopniu, jakby to były działania,</w:t>
      </w:r>
      <w:r w:rsidR="00597DE6" w:rsidRPr="00800A96">
        <w:rPr>
          <w:rFonts w:ascii="Arial" w:hAnsi="Arial" w:cs="Arial"/>
          <w:sz w:val="20"/>
          <w:szCs w:val="20"/>
        </w:rPr>
        <w:t xml:space="preserve"> </w:t>
      </w:r>
      <w:r w:rsidRPr="00800A96">
        <w:rPr>
          <w:rFonts w:ascii="Arial" w:hAnsi="Arial" w:cs="Arial"/>
          <w:sz w:val="20"/>
          <w:szCs w:val="20"/>
        </w:rPr>
        <w:t>uchybienia lub zaniedbania jego własnych pracowników.</w:t>
      </w:r>
    </w:p>
    <w:p w14:paraId="4C3D2F19" w14:textId="1C82F1EB"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Jakakolwiek przerwa w realizacji robót budowlanych, wynikająca z braku podwykonawcy,</w:t>
      </w:r>
      <w:r w:rsidR="00597DE6" w:rsidRPr="00800A96">
        <w:rPr>
          <w:rFonts w:ascii="Arial" w:hAnsi="Arial" w:cs="Arial"/>
          <w:sz w:val="20"/>
          <w:szCs w:val="20"/>
        </w:rPr>
        <w:t xml:space="preserve"> </w:t>
      </w:r>
      <w:r w:rsidRPr="00800A96">
        <w:rPr>
          <w:rFonts w:ascii="Arial" w:hAnsi="Arial" w:cs="Arial"/>
          <w:sz w:val="20"/>
          <w:szCs w:val="20"/>
        </w:rPr>
        <w:t>będzie traktowana jako przerwa wynikła z przyczyn zależnych od Wykonawcy</w:t>
      </w:r>
      <w:r w:rsidR="00597DE6" w:rsidRPr="00800A96">
        <w:rPr>
          <w:rFonts w:ascii="Arial" w:hAnsi="Arial" w:cs="Arial"/>
          <w:sz w:val="20"/>
          <w:szCs w:val="20"/>
        </w:rPr>
        <w:t xml:space="preserve"> </w:t>
      </w:r>
      <w:r w:rsidRPr="00800A96">
        <w:rPr>
          <w:rFonts w:ascii="Arial" w:hAnsi="Arial" w:cs="Arial"/>
          <w:sz w:val="20"/>
          <w:szCs w:val="20"/>
        </w:rPr>
        <w:t>i będzie stanowić podstawę do naliczenia Wykonawcy kar umownych.</w:t>
      </w:r>
    </w:p>
    <w:p w14:paraId="46D74D2A" w14:textId="065EEC4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Jeżeli zmiana albo rezygnacja z podwykonawcy dotyczy podmiotu, na którego zasoby</w:t>
      </w:r>
      <w:r w:rsidR="00597DE6" w:rsidRPr="00800A96">
        <w:rPr>
          <w:rFonts w:ascii="Arial" w:hAnsi="Arial" w:cs="Arial"/>
          <w:sz w:val="20"/>
          <w:szCs w:val="20"/>
        </w:rPr>
        <w:t xml:space="preserve"> </w:t>
      </w:r>
      <w:r w:rsidRPr="00800A96">
        <w:rPr>
          <w:rFonts w:ascii="Arial" w:hAnsi="Arial" w:cs="Arial"/>
          <w:sz w:val="20"/>
          <w:szCs w:val="20"/>
        </w:rPr>
        <w:t>Wykonawca powoływał się, w celu wykazania spełniania warunków udziału w</w:t>
      </w:r>
      <w:r w:rsidR="009B07A1" w:rsidRPr="00800A96">
        <w:rPr>
          <w:rFonts w:ascii="Arial" w:hAnsi="Arial" w:cs="Arial"/>
          <w:sz w:val="20"/>
          <w:szCs w:val="20"/>
        </w:rPr>
        <w:t xml:space="preserve"> </w:t>
      </w:r>
      <w:r w:rsidRPr="00800A96">
        <w:rPr>
          <w:rFonts w:ascii="Arial" w:hAnsi="Arial" w:cs="Arial"/>
          <w:sz w:val="20"/>
          <w:szCs w:val="20"/>
        </w:rPr>
        <w:t>postępowaniu lub kryteriów selekcji, Wykonawca jest obowiązany wykazać Zamawiającemu,</w:t>
      </w:r>
      <w:r w:rsidR="00597DE6" w:rsidRPr="00800A96">
        <w:rPr>
          <w:rFonts w:ascii="Arial" w:hAnsi="Arial" w:cs="Arial"/>
          <w:sz w:val="20"/>
          <w:szCs w:val="20"/>
        </w:rPr>
        <w:t xml:space="preserve"> </w:t>
      </w:r>
      <w:r w:rsidRPr="00800A96">
        <w:rPr>
          <w:rFonts w:ascii="Arial" w:hAnsi="Arial" w:cs="Arial"/>
          <w:sz w:val="20"/>
          <w:szCs w:val="20"/>
        </w:rPr>
        <w:t>że proponowany inny podwykonawca lub Wykonawca samodzielnie</w:t>
      </w:r>
      <w:r w:rsidR="009B07A1" w:rsidRPr="00800A96">
        <w:rPr>
          <w:rFonts w:ascii="Arial" w:hAnsi="Arial" w:cs="Arial"/>
          <w:sz w:val="20"/>
          <w:szCs w:val="20"/>
        </w:rPr>
        <w:t xml:space="preserve"> </w:t>
      </w:r>
      <w:r w:rsidRPr="00800A96">
        <w:rPr>
          <w:rFonts w:ascii="Arial" w:hAnsi="Arial" w:cs="Arial"/>
          <w:sz w:val="20"/>
          <w:szCs w:val="20"/>
        </w:rPr>
        <w:t>spełnia je w stopniu nie mniejszym niż podwykonawca, na którego zasoby Wykonawca</w:t>
      </w:r>
      <w:r w:rsidR="009B07A1" w:rsidRPr="00800A96">
        <w:rPr>
          <w:rFonts w:ascii="Arial" w:hAnsi="Arial" w:cs="Arial"/>
          <w:sz w:val="20"/>
          <w:szCs w:val="20"/>
        </w:rPr>
        <w:t xml:space="preserve"> </w:t>
      </w:r>
      <w:r w:rsidRPr="00800A96">
        <w:rPr>
          <w:rFonts w:ascii="Arial" w:hAnsi="Arial" w:cs="Arial"/>
          <w:sz w:val="20"/>
          <w:szCs w:val="20"/>
        </w:rPr>
        <w:t>powoływał się w trakcie postępowania o udzielenie zamówienia.</w:t>
      </w:r>
    </w:p>
    <w:p w14:paraId="65215059" w14:textId="77777777" w:rsidR="009B07A1"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żąda, aby przed przystąpieniem do realizacji zamówienia Wykonawca,</w:t>
      </w:r>
      <w:r w:rsidR="009B07A1" w:rsidRPr="00800A96">
        <w:rPr>
          <w:rFonts w:ascii="Arial" w:hAnsi="Arial" w:cs="Arial"/>
          <w:sz w:val="20"/>
          <w:szCs w:val="20"/>
        </w:rPr>
        <w:t xml:space="preserve"> o </w:t>
      </w:r>
      <w:r w:rsidRPr="00800A96">
        <w:rPr>
          <w:rFonts w:ascii="Arial" w:hAnsi="Arial" w:cs="Arial"/>
          <w:sz w:val="20"/>
          <w:szCs w:val="20"/>
        </w:rPr>
        <w:t>ile są już znane, podał nazwy albo imiona i nazwiska oraz dane kontaktowe podwykonawców</w:t>
      </w:r>
      <w:r w:rsidR="009B07A1" w:rsidRPr="00800A96">
        <w:rPr>
          <w:rFonts w:ascii="Arial" w:hAnsi="Arial" w:cs="Arial"/>
          <w:sz w:val="20"/>
          <w:szCs w:val="20"/>
        </w:rPr>
        <w:t xml:space="preserve"> </w:t>
      </w:r>
      <w:r w:rsidRPr="00800A96">
        <w:rPr>
          <w:rFonts w:ascii="Arial" w:hAnsi="Arial" w:cs="Arial"/>
          <w:sz w:val="20"/>
          <w:szCs w:val="20"/>
        </w:rPr>
        <w:t xml:space="preserve">i osób do kontaktu z nimi. </w:t>
      </w:r>
    </w:p>
    <w:p w14:paraId="6DDB1C42" w14:textId="6EF539F6"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zawiadamia Zamawiającego o</w:t>
      </w:r>
      <w:r w:rsidR="009B07A1" w:rsidRPr="00800A96">
        <w:rPr>
          <w:rFonts w:ascii="Arial" w:hAnsi="Arial" w:cs="Arial"/>
          <w:sz w:val="20"/>
          <w:szCs w:val="20"/>
        </w:rPr>
        <w:t xml:space="preserve"> </w:t>
      </w:r>
      <w:r w:rsidRPr="00800A96">
        <w:rPr>
          <w:rFonts w:ascii="Arial" w:hAnsi="Arial" w:cs="Arial"/>
          <w:sz w:val="20"/>
          <w:szCs w:val="20"/>
        </w:rPr>
        <w:t>wszelkich zmianach danych, o których mowa w zdaniu pierwszym, w trakcie realizacji</w:t>
      </w:r>
      <w:r w:rsidR="009B07A1" w:rsidRPr="00800A96">
        <w:rPr>
          <w:rFonts w:ascii="Arial" w:hAnsi="Arial" w:cs="Arial"/>
          <w:sz w:val="20"/>
          <w:szCs w:val="20"/>
        </w:rPr>
        <w:t xml:space="preserve"> </w:t>
      </w:r>
      <w:r w:rsidRPr="00800A96">
        <w:rPr>
          <w:rFonts w:ascii="Arial" w:hAnsi="Arial" w:cs="Arial"/>
          <w:sz w:val="20"/>
          <w:szCs w:val="20"/>
        </w:rPr>
        <w:t>zamówienia, a także przekazuje informacje na temat nowych podwykonawców,</w:t>
      </w:r>
      <w:r w:rsidR="009B07A1" w:rsidRPr="00800A96">
        <w:rPr>
          <w:rFonts w:ascii="Arial" w:hAnsi="Arial" w:cs="Arial"/>
          <w:sz w:val="20"/>
          <w:szCs w:val="20"/>
        </w:rPr>
        <w:t xml:space="preserve"> </w:t>
      </w:r>
      <w:r w:rsidRPr="00800A96">
        <w:rPr>
          <w:rFonts w:ascii="Arial" w:hAnsi="Arial" w:cs="Arial"/>
          <w:sz w:val="20"/>
          <w:szCs w:val="20"/>
        </w:rPr>
        <w:t>którym w późniejszym okresie zamierza powierzyć realizację zamówienia.</w:t>
      </w:r>
    </w:p>
    <w:p w14:paraId="05F16C7E" w14:textId="47EFB4BE"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może zażądać od Wykonawcy niezwłocznego usunięcia z terenu budowy</w:t>
      </w:r>
      <w:r w:rsidR="009B07A1" w:rsidRPr="00800A96">
        <w:rPr>
          <w:rFonts w:ascii="Arial" w:hAnsi="Arial" w:cs="Arial"/>
          <w:sz w:val="20"/>
          <w:szCs w:val="20"/>
        </w:rPr>
        <w:t xml:space="preserve"> </w:t>
      </w:r>
      <w:r w:rsidRPr="00800A96">
        <w:rPr>
          <w:rFonts w:ascii="Arial" w:hAnsi="Arial" w:cs="Arial"/>
          <w:sz w:val="20"/>
          <w:szCs w:val="20"/>
        </w:rPr>
        <w:t>podwykonawcy lub dalszego podwykonawcy, z którym nie została zawarta Umowa o podwykonawstwo zaakceptowana przez Zamawiającego, lub może usunąć</w:t>
      </w:r>
      <w:r w:rsidR="009B07A1" w:rsidRPr="00800A96">
        <w:rPr>
          <w:rFonts w:ascii="Arial" w:hAnsi="Arial" w:cs="Arial"/>
          <w:sz w:val="20"/>
          <w:szCs w:val="20"/>
        </w:rPr>
        <w:t xml:space="preserve"> </w:t>
      </w:r>
      <w:r w:rsidRPr="00800A96">
        <w:rPr>
          <w:rFonts w:ascii="Arial" w:hAnsi="Arial" w:cs="Arial"/>
          <w:sz w:val="20"/>
          <w:szCs w:val="20"/>
        </w:rPr>
        <w:t>takiego podwykonawcę lub dalszego podwykonawcę na koszt Wykonawcy.</w:t>
      </w:r>
    </w:p>
    <w:p w14:paraId="4145769E" w14:textId="65F9F8A8" w:rsidR="00AB7F98"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może żądać od Wykonawcy zmiany lub odsunięcia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od wykonywania świadczeń w zakresie realizacji</w:t>
      </w:r>
      <w:r w:rsidR="009B07A1" w:rsidRPr="00800A96">
        <w:rPr>
          <w:rFonts w:ascii="Arial" w:hAnsi="Arial" w:cs="Arial"/>
          <w:sz w:val="20"/>
          <w:szCs w:val="20"/>
        </w:rPr>
        <w:t xml:space="preserve"> </w:t>
      </w:r>
      <w:r w:rsidRPr="00800A96">
        <w:rPr>
          <w:rFonts w:ascii="Arial" w:hAnsi="Arial" w:cs="Arial"/>
          <w:sz w:val="20"/>
          <w:szCs w:val="20"/>
        </w:rPr>
        <w:t>przedmiotu Umowy, jeżeli sprzęt techniczny, osoby i kwalifikacje, którymi dysponuje</w:t>
      </w:r>
      <w:r w:rsidR="009B07A1" w:rsidRPr="00800A96">
        <w:rPr>
          <w:rFonts w:ascii="Arial" w:hAnsi="Arial" w:cs="Arial"/>
          <w:sz w:val="20"/>
          <w:szCs w:val="20"/>
        </w:rPr>
        <w:t xml:space="preserve"> </w:t>
      </w:r>
      <w:r w:rsidRPr="00800A96">
        <w:rPr>
          <w:rFonts w:ascii="Arial" w:hAnsi="Arial" w:cs="Arial"/>
          <w:sz w:val="20"/>
          <w:szCs w:val="20"/>
        </w:rPr>
        <w:t>podwykonawca lub dalszy podwykonawca, nie spełniają warunków lub wymagań</w:t>
      </w:r>
      <w:r w:rsidR="009B07A1" w:rsidRPr="00800A96">
        <w:rPr>
          <w:rFonts w:ascii="Arial" w:hAnsi="Arial" w:cs="Arial"/>
          <w:sz w:val="20"/>
          <w:szCs w:val="20"/>
        </w:rPr>
        <w:t xml:space="preserve"> </w:t>
      </w:r>
      <w:r w:rsidRPr="00800A96">
        <w:rPr>
          <w:rFonts w:ascii="Arial" w:hAnsi="Arial" w:cs="Arial"/>
          <w:sz w:val="20"/>
          <w:szCs w:val="20"/>
        </w:rPr>
        <w:t>dotyczących podwykonawstwa, określonych Umową, nie dają rękojmi należytego</w:t>
      </w:r>
      <w:r w:rsidR="009B07A1" w:rsidRPr="00800A96">
        <w:rPr>
          <w:rFonts w:ascii="Arial" w:hAnsi="Arial" w:cs="Arial"/>
          <w:sz w:val="20"/>
          <w:szCs w:val="20"/>
        </w:rPr>
        <w:t xml:space="preserve"> </w:t>
      </w:r>
      <w:r w:rsidRPr="00800A96">
        <w:rPr>
          <w:rFonts w:ascii="Arial" w:hAnsi="Arial" w:cs="Arial"/>
          <w:sz w:val="20"/>
          <w:szCs w:val="20"/>
        </w:rPr>
        <w:t>wykonania powierzonych podwykonawcy lub dalszemu podwykonawcy robót budowlanych</w:t>
      </w:r>
      <w:r w:rsidR="009B07A1" w:rsidRPr="00800A96">
        <w:rPr>
          <w:rFonts w:ascii="Arial" w:hAnsi="Arial" w:cs="Arial"/>
          <w:sz w:val="20"/>
          <w:szCs w:val="20"/>
        </w:rPr>
        <w:t xml:space="preserve"> </w:t>
      </w:r>
      <w:r w:rsidRPr="00800A96">
        <w:rPr>
          <w:rFonts w:ascii="Arial" w:hAnsi="Arial" w:cs="Arial"/>
          <w:sz w:val="20"/>
          <w:szCs w:val="20"/>
        </w:rPr>
        <w:t>lub dotrzymania terminów realizacji tych robót. Wykonawca, podwykonawca</w:t>
      </w:r>
      <w:r w:rsidR="009B07A1" w:rsidRPr="00800A96">
        <w:rPr>
          <w:rFonts w:ascii="Arial" w:hAnsi="Arial" w:cs="Arial"/>
          <w:sz w:val="20"/>
          <w:szCs w:val="20"/>
        </w:rPr>
        <w:t xml:space="preserve"> </w:t>
      </w:r>
      <w:r w:rsidRPr="00800A96">
        <w:rPr>
          <w:rFonts w:ascii="Arial" w:hAnsi="Arial" w:cs="Arial"/>
          <w:sz w:val="20"/>
          <w:szCs w:val="20"/>
        </w:rPr>
        <w:t>lub dalszy podwykonawca niezwłocznie usunie na żądanie Zamawiającego</w:t>
      </w:r>
      <w:r w:rsidR="009B07A1" w:rsidRPr="00800A96">
        <w:rPr>
          <w:rFonts w:ascii="Arial" w:hAnsi="Arial" w:cs="Arial"/>
          <w:sz w:val="20"/>
          <w:szCs w:val="20"/>
        </w:rPr>
        <w:t xml:space="preserve"> </w:t>
      </w:r>
      <w:r w:rsidRPr="00800A96">
        <w:rPr>
          <w:rFonts w:ascii="Arial" w:hAnsi="Arial" w:cs="Arial"/>
          <w:sz w:val="20"/>
          <w:szCs w:val="20"/>
        </w:rPr>
        <w:t>podwykonawcę lub dalszego podwykonawcę z terenu budowy, jeżeli działania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na terenie budowy naruszają postanowienia</w:t>
      </w:r>
      <w:r w:rsidR="009B07A1" w:rsidRPr="00800A96">
        <w:rPr>
          <w:rFonts w:ascii="Arial" w:hAnsi="Arial" w:cs="Arial"/>
          <w:sz w:val="20"/>
          <w:szCs w:val="20"/>
        </w:rPr>
        <w:t xml:space="preserve"> </w:t>
      </w:r>
      <w:r w:rsidRPr="00800A96">
        <w:rPr>
          <w:rFonts w:ascii="Arial" w:hAnsi="Arial" w:cs="Arial"/>
          <w:sz w:val="20"/>
          <w:szCs w:val="20"/>
        </w:rPr>
        <w:t>niniejszej Umowy.</w:t>
      </w:r>
    </w:p>
    <w:p w14:paraId="7145C753" w14:textId="77777777" w:rsidR="00CA7367" w:rsidRPr="00CA7367" w:rsidRDefault="00CA7367" w:rsidP="00CA7367">
      <w:pPr>
        <w:spacing w:after="0" w:line="300" w:lineRule="auto"/>
        <w:jc w:val="both"/>
        <w:rPr>
          <w:rFonts w:ascii="Arial" w:hAnsi="Arial" w:cs="Arial"/>
          <w:sz w:val="20"/>
          <w:szCs w:val="20"/>
        </w:rPr>
      </w:pPr>
    </w:p>
    <w:p w14:paraId="64120FCC" w14:textId="1109E23A"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CC0C91">
        <w:rPr>
          <w:rFonts w:ascii="Arial" w:hAnsi="Arial" w:cs="Arial"/>
          <w:b/>
          <w:bCs/>
          <w:sz w:val="20"/>
          <w:szCs w:val="20"/>
        </w:rPr>
        <w:t>8</w:t>
      </w:r>
    </w:p>
    <w:p w14:paraId="23F4EDDC"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987893E"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4FA8E012"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 nr tel.: ………………….;</w:t>
      </w:r>
    </w:p>
    <w:p w14:paraId="1CA8F67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19052574"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
    <w:p w14:paraId="757A9945"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7B56ECDD"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2. Osoby wymienione w ust. 1 nie są upoważnione do podejmowania decyzji powodujących zmianę postanowień umowy, w szczególności zmiany uzgodnionego wynagrodzenia lub zmiany zakresu czynności i prac objętych umową.</w:t>
      </w:r>
    </w:p>
    <w:p w14:paraId="50C9E3C7"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4. Wykonawca zobowiązany jest zapewnić wykonanie i kierowanie robotami objętymi Umową przez osoby posiadające stosowne kwalifikacje zawodowe i uprawnienia budowlane.</w:t>
      </w:r>
    </w:p>
    <w:p w14:paraId="6C342F1E" w14:textId="77777777" w:rsidR="00203B84" w:rsidRPr="000C7EB6" w:rsidRDefault="00203B84" w:rsidP="00203B84">
      <w:pPr>
        <w:spacing w:after="0" w:line="300" w:lineRule="auto"/>
        <w:jc w:val="both"/>
        <w:rPr>
          <w:rFonts w:ascii="Arial" w:hAnsi="Arial" w:cs="Arial"/>
          <w:sz w:val="20"/>
          <w:szCs w:val="20"/>
        </w:rPr>
      </w:pPr>
      <w:r>
        <w:rPr>
          <w:rFonts w:ascii="Arial" w:hAnsi="Arial" w:cs="Arial"/>
          <w:sz w:val="20"/>
          <w:szCs w:val="20"/>
        </w:rPr>
        <w:t xml:space="preserve">5. </w:t>
      </w:r>
      <w:r w:rsidRPr="000C7EB6">
        <w:rPr>
          <w:rFonts w:ascii="Arial" w:hAnsi="Arial" w:cs="Arial"/>
          <w:sz w:val="20"/>
          <w:szCs w:val="20"/>
        </w:rPr>
        <w:t xml:space="preserve">Wykonawca ustanawia: </w:t>
      </w:r>
    </w:p>
    <w:p w14:paraId="2DDF2642" w14:textId="2C24FA38" w:rsidR="002524D3" w:rsidRPr="002524D3" w:rsidRDefault="002524D3" w:rsidP="004C7C14">
      <w:pPr>
        <w:numPr>
          <w:ilvl w:val="1"/>
          <w:numId w:val="26"/>
        </w:numPr>
        <w:spacing w:after="0" w:line="300" w:lineRule="auto"/>
        <w:ind w:left="499"/>
        <w:jc w:val="both"/>
        <w:rPr>
          <w:rFonts w:ascii="Arial" w:hAnsi="Arial" w:cs="Arial"/>
          <w:sz w:val="20"/>
          <w:szCs w:val="20"/>
        </w:rPr>
      </w:pPr>
      <w:r w:rsidRPr="00800A96">
        <w:rPr>
          <w:rFonts w:ascii="Arial" w:hAnsi="Arial" w:cs="Arial"/>
          <w:sz w:val="20"/>
          <w:szCs w:val="20"/>
        </w:rPr>
        <w:t>kierownika budowy z uprawnieniami branży sanitarnej w osobie:</w:t>
      </w:r>
      <w:r>
        <w:rPr>
          <w:rFonts w:ascii="Arial" w:hAnsi="Arial" w:cs="Arial"/>
          <w:sz w:val="20"/>
          <w:szCs w:val="20"/>
        </w:rPr>
        <w:t xml:space="preserve"> </w:t>
      </w:r>
      <w:r w:rsidRPr="002524D3">
        <w:rPr>
          <w:rFonts w:ascii="Arial" w:hAnsi="Arial" w:cs="Arial"/>
          <w:sz w:val="20"/>
          <w:szCs w:val="20"/>
        </w:rPr>
        <w:t>………………….; nr tel.:……………………..; e-mail: .:……………………..; upr. bud. nr:</w:t>
      </w:r>
      <w:r>
        <w:rPr>
          <w:rFonts w:ascii="Arial" w:hAnsi="Arial" w:cs="Arial"/>
          <w:sz w:val="20"/>
          <w:szCs w:val="20"/>
        </w:rPr>
        <w:t xml:space="preserve"> </w:t>
      </w:r>
      <w:r w:rsidRPr="002524D3">
        <w:rPr>
          <w:rFonts w:ascii="Arial" w:hAnsi="Arial" w:cs="Arial"/>
          <w:sz w:val="20"/>
          <w:szCs w:val="20"/>
        </w:rPr>
        <w:t>……………………………;</w:t>
      </w:r>
    </w:p>
    <w:p w14:paraId="79052277" w14:textId="3F804971" w:rsidR="00203B84" w:rsidRPr="006E1C42" w:rsidRDefault="00203B84" w:rsidP="00203B84">
      <w:pPr>
        <w:spacing w:after="0" w:line="300" w:lineRule="auto"/>
        <w:ind w:left="499"/>
        <w:jc w:val="both"/>
        <w:rPr>
          <w:rFonts w:ascii="Arial" w:hAnsi="Arial" w:cs="Arial"/>
          <w:sz w:val="20"/>
          <w:szCs w:val="20"/>
        </w:rPr>
      </w:pPr>
    </w:p>
    <w:p w14:paraId="6C59DE04"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6. Wykonawca powinien skierować do realizacji zamówienia personel wskazany w wykazie osób złożonym przed podpisaniem umowy. Zmiana osoby wskazanych w ust. 5, w trakcie realizacji umowy, musi być uzasadniona przez Wykonawcę na piśmie i zaakceptowana przez Zamawiającego.</w:t>
      </w:r>
    </w:p>
    <w:p w14:paraId="4EA726B4" w14:textId="77777777" w:rsidR="00203B84" w:rsidRPr="000C7EB6"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7. Wykonawca</w:t>
      </w:r>
      <w:r w:rsidRPr="000C7EB6">
        <w:rPr>
          <w:rFonts w:ascii="Arial" w:hAnsi="Arial" w:cs="Arial"/>
          <w:sz w:val="20"/>
          <w:szCs w:val="20"/>
        </w:rPr>
        <w:t xml:space="preserve">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7D84ACEA" w14:textId="77777777" w:rsidR="00203B84" w:rsidRPr="000C7EB6" w:rsidRDefault="00203B84" w:rsidP="00203B84">
      <w:pPr>
        <w:spacing w:after="0" w:line="300" w:lineRule="auto"/>
        <w:ind w:left="284" w:hanging="284"/>
        <w:jc w:val="both"/>
        <w:rPr>
          <w:rFonts w:ascii="Arial" w:hAnsi="Arial" w:cs="Arial"/>
          <w:sz w:val="20"/>
          <w:szCs w:val="20"/>
        </w:rPr>
      </w:pPr>
      <w:r w:rsidRPr="000C7EB6">
        <w:rPr>
          <w:rFonts w:ascii="Arial" w:hAnsi="Arial" w:cs="Arial"/>
          <w:sz w:val="20"/>
          <w:szCs w:val="20"/>
        </w:rPr>
        <w:t>8. Zamawiający zaakceptuje taką zmianę w terminie 14 dni od daty przedłożenia propozycji, wyłącznie wtedy, gdy odpowiednio do funkcji kwalifikacje i doświadczenie wskazanej osoby będą spełniały wymagania określone w SWZ a dokonana zmiana nie spowoduje wydłużenia terminu wykonania umowy, przy czym stanowi to uprawnienie nie zaś obowiązek Zamawiającego do akceptacji takiej zmiany.</w:t>
      </w:r>
    </w:p>
    <w:p w14:paraId="65EA91EE" w14:textId="77777777" w:rsidR="00203B84" w:rsidRPr="006E1C42" w:rsidRDefault="00203B84" w:rsidP="00203B84">
      <w:pPr>
        <w:spacing w:after="0" w:line="300" w:lineRule="auto"/>
        <w:ind w:left="284" w:hanging="284"/>
        <w:jc w:val="both"/>
        <w:rPr>
          <w:rFonts w:ascii="Arial" w:hAnsi="Arial" w:cs="Arial"/>
          <w:sz w:val="20"/>
          <w:szCs w:val="20"/>
        </w:rPr>
      </w:pPr>
      <w:r w:rsidRPr="000C7EB6">
        <w:rPr>
          <w:rFonts w:ascii="Arial" w:hAnsi="Arial" w:cs="Arial"/>
          <w:sz w:val="20"/>
          <w:szCs w:val="20"/>
        </w:rPr>
        <w:t xml:space="preserve">9. Zamawiający lub osoba upoważniona przez Zamawiającego może wystąpić z wnioskiem uzasadnionym na piśmie o zmianę personelu, jeżeli w jego opinii osoba ta jest nieefektywna lub nie wywiązuje się ze swoich obowiązków wynikających z umowy. Obowiązkiem wykonawcy jest </w:t>
      </w:r>
      <w:r w:rsidRPr="006E1C42">
        <w:rPr>
          <w:rFonts w:ascii="Arial" w:hAnsi="Arial" w:cs="Arial"/>
          <w:sz w:val="20"/>
          <w:szCs w:val="20"/>
        </w:rPr>
        <w:t>wówczas zastąpienie tej osoby w ciągu 14 dni od daty doręczenia wniosku inną osobą spełniająca wymagania zawarte w SWZ i niniejszej umowie.</w:t>
      </w:r>
    </w:p>
    <w:p w14:paraId="72ED3A4A"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10. Kierownik budowy działać będzie w granicach umocowania określonego w ustawie Prawo budowlane.</w:t>
      </w:r>
    </w:p>
    <w:p w14:paraId="11E21921"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 xml:space="preserve">11.We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(z wykorzystaniem poczty elektronicznej). </w:t>
      </w:r>
    </w:p>
    <w:p w14:paraId="47567527" w14:textId="5020F367" w:rsidR="002524D3" w:rsidRDefault="002524D3" w:rsidP="002524D3">
      <w:pPr>
        <w:spacing w:after="0" w:line="300" w:lineRule="auto"/>
        <w:jc w:val="center"/>
        <w:rPr>
          <w:rFonts w:ascii="Arial" w:hAnsi="Arial" w:cs="Arial"/>
          <w:b/>
          <w:bCs/>
          <w:sz w:val="20"/>
          <w:szCs w:val="20"/>
        </w:rPr>
      </w:pPr>
      <w:r>
        <w:rPr>
          <w:rFonts w:ascii="Arial" w:hAnsi="Arial" w:cs="Arial"/>
          <w:b/>
          <w:bCs/>
          <w:sz w:val="20"/>
          <w:szCs w:val="20"/>
        </w:rPr>
        <w:t>§ 9</w:t>
      </w:r>
    </w:p>
    <w:p w14:paraId="5AD93F85" w14:textId="77777777" w:rsidR="002524D3" w:rsidRPr="002524D3" w:rsidRDefault="002524D3" w:rsidP="002524D3">
      <w:pPr>
        <w:spacing w:after="0" w:line="300" w:lineRule="auto"/>
        <w:jc w:val="center"/>
        <w:rPr>
          <w:rFonts w:ascii="Arial" w:hAnsi="Arial" w:cs="Arial"/>
          <w:b/>
          <w:bCs/>
          <w:sz w:val="20"/>
          <w:szCs w:val="20"/>
        </w:rPr>
      </w:pPr>
      <w:r w:rsidRPr="002524D3">
        <w:rPr>
          <w:rFonts w:ascii="Arial" w:hAnsi="Arial" w:cs="Arial"/>
          <w:b/>
          <w:bCs/>
          <w:sz w:val="20"/>
          <w:szCs w:val="20"/>
        </w:rPr>
        <w:t>Okresowe przeglądy gwarancyjne</w:t>
      </w:r>
    </w:p>
    <w:p w14:paraId="5B66AFCD"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Wykonawca w ramach umowy zobowiązuje się do wykonywania, przez okres …….. miesięcy od dnia odbioru końcowego, okresowych przeglądów gwarancyjnych przedmiotu umowy. </w:t>
      </w:r>
    </w:p>
    <w:p w14:paraId="0D732730"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Okresowe przeglądy gwarancyjne dokonane zostaną w drugim i ostatnim roku obowiązywania gwarancji.  </w:t>
      </w:r>
    </w:p>
    <w:p w14:paraId="15B31C81"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Z każdego przeglądu sporządzony zostanie protokół, który musi być podpisany przez przedstawiciela Zamawiającego i przedstawiciela Wykonawcy. </w:t>
      </w:r>
    </w:p>
    <w:p w14:paraId="13593FF5"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Po dokonaniu przeglądów należy przedstawić pisemne zbiorcze zestawienie ewentualnych wad wraz ze sposobem ich usunięcia. W przypadku wad i awarii objętych gwarancją  i rękojmią Wykonawca usuwa je bezpłatnie. W przypadku wad i awarii nie objętych gwarancją i rękojmią Wykonawca zobowiązany jest przedstawić kalkulacje kosztów ich usunięcia. </w:t>
      </w:r>
    </w:p>
    <w:p w14:paraId="61F74B3B"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Wykonawca może zlecić okresowe przeglądy podwykonawcy, jednak to Wykonawca ponosi pełną odpowiedzialność za ich wykonanie i rzetelność.  </w:t>
      </w:r>
    </w:p>
    <w:p w14:paraId="670DFD3C" w14:textId="6BB46AAA"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 przypadku niewywiązania się z obowiązku przeprowadzenia przeglądu gwarancyjnego na Wykonawcę zostanie nałożona kara umowna określona </w:t>
      </w:r>
      <w:bookmarkStart w:id="24" w:name="_GoBack"/>
      <w:bookmarkEnd w:id="24"/>
      <w:r w:rsidRPr="005B758A">
        <w:rPr>
          <w:rFonts w:ascii="Arial" w:hAnsi="Arial" w:cs="Arial"/>
          <w:sz w:val="20"/>
          <w:szCs w:val="20"/>
          <w:rPrChange w:id="25" w:author="Katarzyna Ogorzałek" w:date="2026-01-13T10:28:00Z">
            <w:rPr>
              <w:rFonts w:ascii="Arial" w:hAnsi="Arial" w:cs="Arial"/>
              <w:sz w:val="20"/>
              <w:szCs w:val="20"/>
            </w:rPr>
          </w:rPrChange>
        </w:rPr>
        <w:t xml:space="preserve">w </w:t>
      </w:r>
      <w:r w:rsidRPr="005B758A">
        <w:rPr>
          <w:rFonts w:ascii="Arial" w:hAnsi="Arial" w:cs="Arial"/>
          <w:sz w:val="20"/>
          <w:szCs w:val="20"/>
          <w:rPrChange w:id="26" w:author="Katarzyna Ogorzałek" w:date="2026-01-13T10:28:00Z">
            <w:rPr>
              <w:rFonts w:ascii="Arial" w:hAnsi="Arial" w:cs="Arial"/>
              <w:sz w:val="20"/>
              <w:szCs w:val="20"/>
              <w:highlight w:val="yellow"/>
            </w:rPr>
          </w:rPrChange>
        </w:rPr>
        <w:t>§ 12</w:t>
      </w:r>
      <w:r w:rsidRPr="005B758A">
        <w:rPr>
          <w:rFonts w:ascii="Arial" w:hAnsi="Arial" w:cs="Arial"/>
          <w:sz w:val="20"/>
          <w:szCs w:val="20"/>
          <w:rPrChange w:id="27" w:author="Katarzyna Ogorzałek" w:date="2026-01-13T10:28:00Z">
            <w:rPr>
              <w:rFonts w:ascii="Arial" w:hAnsi="Arial" w:cs="Arial"/>
              <w:sz w:val="20"/>
              <w:szCs w:val="20"/>
            </w:rPr>
          </w:rPrChange>
        </w:rPr>
        <w:t xml:space="preserve"> niniejszej</w:t>
      </w:r>
      <w:r>
        <w:rPr>
          <w:rFonts w:ascii="Arial" w:hAnsi="Arial" w:cs="Arial"/>
          <w:sz w:val="20"/>
          <w:szCs w:val="20"/>
        </w:rPr>
        <w:t xml:space="preserve"> umowy. </w:t>
      </w:r>
    </w:p>
    <w:p w14:paraId="1EB8C8BB"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Termin usunięcia stwierdzonych wad i usterek zostanie określony przez Zamawiającego. </w:t>
      </w:r>
    </w:p>
    <w:p w14:paraId="31F970EC" w14:textId="77777777" w:rsidR="002524D3" w:rsidRDefault="002524D3" w:rsidP="004C7C14">
      <w:pPr>
        <w:numPr>
          <w:ilvl w:val="0"/>
          <w:numId w:val="33"/>
        </w:numPr>
        <w:spacing w:after="0" w:line="300" w:lineRule="auto"/>
        <w:ind w:left="357" w:hanging="357"/>
        <w:jc w:val="both"/>
        <w:rPr>
          <w:rFonts w:ascii="Arial" w:hAnsi="Arial" w:cs="Arial"/>
          <w:sz w:val="20"/>
          <w:szCs w:val="20"/>
        </w:rPr>
      </w:pPr>
      <w:r>
        <w:rPr>
          <w:rFonts w:ascii="Arial" w:hAnsi="Arial" w:cs="Arial"/>
          <w:sz w:val="20"/>
          <w:szCs w:val="20"/>
        </w:rPr>
        <w:t xml:space="preserve">W przypadku nieusunięcia wad i usterek we wskazanym przez Zamawiającego terminie, może on zlecić ich usunięcie stronie trzeciej na koszt i ryzyko Wykonawcy. Kwota niezbędna na pokrycie kosztów wykonania zastępczego potrącona zostanie z zabezpieczenia należytego wykonania umowy. </w:t>
      </w:r>
    </w:p>
    <w:p w14:paraId="31E598D2" w14:textId="496DD00C" w:rsidR="002524D3" w:rsidRPr="002524D3" w:rsidRDefault="002524D3" w:rsidP="004C7C14">
      <w:pPr>
        <w:numPr>
          <w:ilvl w:val="0"/>
          <w:numId w:val="33"/>
        </w:numPr>
        <w:spacing w:after="0" w:line="300" w:lineRule="auto"/>
        <w:ind w:left="357" w:hanging="357"/>
        <w:jc w:val="both"/>
        <w:rPr>
          <w:rFonts w:ascii="Arial" w:hAnsi="Arial" w:cs="Arial"/>
          <w:sz w:val="20"/>
          <w:szCs w:val="20"/>
        </w:rPr>
      </w:pPr>
      <w:r w:rsidRPr="002524D3">
        <w:rPr>
          <w:rFonts w:ascii="Arial" w:hAnsi="Arial" w:cs="Arial"/>
          <w:sz w:val="20"/>
          <w:szCs w:val="20"/>
        </w:rPr>
        <w:t>W trakcie okresowego przeglądu, kontroli będą podlegać elementy określone  w szczegółowym opisie przedmiotu zamówienia stanowiącym załącznik do umowy</w:t>
      </w:r>
    </w:p>
    <w:p w14:paraId="0043C1E3" w14:textId="33956D56" w:rsidR="002610B3" w:rsidRPr="00800A96" w:rsidRDefault="002524D3" w:rsidP="00800A96">
      <w:pPr>
        <w:spacing w:after="0" w:line="300" w:lineRule="auto"/>
        <w:jc w:val="center"/>
        <w:rPr>
          <w:rFonts w:ascii="Arial" w:hAnsi="Arial" w:cs="Arial"/>
          <w:b/>
          <w:bCs/>
          <w:sz w:val="20"/>
          <w:szCs w:val="20"/>
        </w:rPr>
      </w:pPr>
      <w:r>
        <w:rPr>
          <w:rFonts w:ascii="Arial" w:hAnsi="Arial" w:cs="Arial"/>
          <w:b/>
          <w:bCs/>
          <w:sz w:val="20"/>
          <w:szCs w:val="20"/>
        </w:rPr>
        <w:t>§ 10</w:t>
      </w:r>
    </w:p>
    <w:p w14:paraId="4271C98D" w14:textId="77777777" w:rsidR="002610B3" w:rsidRPr="00800A96" w:rsidRDefault="002610B3" w:rsidP="00800A96">
      <w:pPr>
        <w:spacing w:after="0" w:line="300" w:lineRule="auto"/>
        <w:jc w:val="center"/>
        <w:rPr>
          <w:rFonts w:ascii="Arial" w:hAnsi="Arial" w:cs="Arial"/>
          <w:b/>
          <w:bCs/>
          <w:sz w:val="20"/>
          <w:szCs w:val="20"/>
        </w:rPr>
      </w:pPr>
      <w:r w:rsidRPr="00800A96">
        <w:rPr>
          <w:rFonts w:ascii="Arial" w:hAnsi="Arial" w:cs="Arial"/>
          <w:b/>
          <w:bCs/>
          <w:sz w:val="20"/>
          <w:szCs w:val="20"/>
        </w:rPr>
        <w:t>Gwarancja i rękojmia.</w:t>
      </w:r>
    </w:p>
    <w:p w14:paraId="6C3DF4A7" w14:textId="04080926"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1. Z chwilą podpisania protokołu odbioru końcowego, Wykonawca udziela Zamawiającemu ….…… miesięcznej gwarancji na wykonane roboty budowlane</w:t>
      </w:r>
      <w:r w:rsidR="00380819" w:rsidRPr="00800A96">
        <w:rPr>
          <w:rFonts w:ascii="Arial" w:hAnsi="Arial" w:cs="Arial"/>
          <w:sz w:val="20"/>
          <w:szCs w:val="20"/>
        </w:rPr>
        <w:t xml:space="preserve"> </w:t>
      </w:r>
      <w:r w:rsidRPr="00800A96">
        <w:rPr>
          <w:rFonts w:ascii="Arial" w:hAnsi="Arial" w:cs="Arial"/>
          <w:sz w:val="20"/>
          <w:szCs w:val="20"/>
        </w:rPr>
        <w:t>oraz zamontowane materiały i urządzenia.</w:t>
      </w:r>
    </w:p>
    <w:p w14:paraId="2926EFCB" w14:textId="2322130F"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2. Wykonawca ponosi odpowiedzialność z tytułu gwarancji jakości za wady zmniejszające</w:t>
      </w:r>
      <w:r w:rsidR="00380819" w:rsidRPr="00800A96">
        <w:rPr>
          <w:rFonts w:ascii="Arial" w:hAnsi="Arial" w:cs="Arial"/>
          <w:sz w:val="20"/>
          <w:szCs w:val="20"/>
        </w:rPr>
        <w:t xml:space="preserve"> </w:t>
      </w:r>
      <w:r w:rsidRPr="00800A96">
        <w:rPr>
          <w:rFonts w:ascii="Arial" w:hAnsi="Arial" w:cs="Arial"/>
          <w:sz w:val="20"/>
          <w:szCs w:val="20"/>
        </w:rPr>
        <w:t>wartość użytkową, techniczną i estetyczną przedmiotu gwarancji. Wykonawca</w:t>
      </w:r>
      <w:r w:rsidR="00380819" w:rsidRPr="00800A96">
        <w:rPr>
          <w:rFonts w:ascii="Arial" w:hAnsi="Arial" w:cs="Arial"/>
          <w:sz w:val="20"/>
          <w:szCs w:val="20"/>
        </w:rPr>
        <w:t xml:space="preserve"> </w:t>
      </w:r>
      <w:r w:rsidRPr="00800A96">
        <w:rPr>
          <w:rFonts w:ascii="Arial" w:hAnsi="Arial" w:cs="Arial"/>
          <w:sz w:val="20"/>
          <w:szCs w:val="20"/>
        </w:rPr>
        <w:t>jest zobowiązany do naprawy lub wymiany elementów objętych gwarancją w celu</w:t>
      </w:r>
      <w:r w:rsidR="00380819" w:rsidRPr="00800A96">
        <w:rPr>
          <w:rFonts w:ascii="Arial" w:hAnsi="Arial" w:cs="Arial"/>
          <w:sz w:val="20"/>
          <w:szCs w:val="20"/>
        </w:rPr>
        <w:t xml:space="preserve"> </w:t>
      </w:r>
      <w:r w:rsidRPr="00800A96">
        <w:rPr>
          <w:rFonts w:ascii="Arial" w:hAnsi="Arial" w:cs="Arial"/>
          <w:sz w:val="20"/>
          <w:szCs w:val="20"/>
        </w:rPr>
        <w:t>przywrócenia wartości użytkowej, technicznej lub estetycznej przedmiotu umowy.</w:t>
      </w:r>
    </w:p>
    <w:p w14:paraId="415F4064" w14:textId="73212BB7" w:rsidR="002610B3" w:rsidRPr="00BF05AE"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3. Niezależnie od uprawnień z tytułu gwarancji Wykonawca udziela rękojmi za wady</w:t>
      </w:r>
      <w:r w:rsidR="00380819" w:rsidRPr="00800A96">
        <w:rPr>
          <w:rFonts w:ascii="Arial" w:hAnsi="Arial" w:cs="Arial"/>
          <w:sz w:val="20"/>
          <w:szCs w:val="20"/>
        </w:rPr>
        <w:t xml:space="preserve"> </w:t>
      </w:r>
      <w:r w:rsidRPr="00800A96">
        <w:rPr>
          <w:rFonts w:ascii="Arial" w:hAnsi="Arial" w:cs="Arial"/>
          <w:sz w:val="20"/>
          <w:szCs w:val="20"/>
        </w:rPr>
        <w:t xml:space="preserve">fizyczne na wykonane prace budowlane i </w:t>
      </w:r>
      <w:r w:rsidRPr="00BF05AE">
        <w:rPr>
          <w:rFonts w:ascii="Arial" w:hAnsi="Arial" w:cs="Arial"/>
          <w:sz w:val="20"/>
          <w:szCs w:val="20"/>
        </w:rPr>
        <w:t>montażowe oraz zamontowane materiały i</w:t>
      </w:r>
      <w:r w:rsidR="00380819" w:rsidRPr="00BF05AE">
        <w:rPr>
          <w:rFonts w:ascii="Arial" w:hAnsi="Arial" w:cs="Arial"/>
          <w:sz w:val="20"/>
          <w:szCs w:val="20"/>
        </w:rPr>
        <w:t xml:space="preserve"> </w:t>
      </w:r>
      <w:r w:rsidRPr="00BF05AE">
        <w:rPr>
          <w:rFonts w:ascii="Arial" w:hAnsi="Arial" w:cs="Arial"/>
          <w:sz w:val="20"/>
          <w:szCs w:val="20"/>
        </w:rPr>
        <w:t>urządzenia i zobowiązuje się do usunięcia wad fizycznych, jeżeli wady te ujawnią się</w:t>
      </w:r>
      <w:r w:rsidR="00380819" w:rsidRPr="00BF05AE">
        <w:rPr>
          <w:rFonts w:ascii="Arial" w:hAnsi="Arial" w:cs="Arial"/>
          <w:sz w:val="20"/>
          <w:szCs w:val="20"/>
        </w:rPr>
        <w:t xml:space="preserve"> </w:t>
      </w:r>
      <w:r w:rsidRPr="00BF05AE">
        <w:rPr>
          <w:rFonts w:ascii="Arial" w:hAnsi="Arial" w:cs="Arial"/>
          <w:sz w:val="20"/>
          <w:szCs w:val="20"/>
        </w:rPr>
        <w:t>w ciągu terminu określonego rękojmią (poprzez ich naprawę lub wymianę).</w:t>
      </w:r>
    </w:p>
    <w:p w14:paraId="2FD2E5BB" w14:textId="4C25EF81"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4. Wykonawca zobowiązuje się w dniu odbioru końcowego zapewnić Zamawiającego,</w:t>
      </w:r>
      <w:r w:rsidR="00380819" w:rsidRPr="00BF05AE">
        <w:rPr>
          <w:rFonts w:ascii="Arial" w:hAnsi="Arial" w:cs="Arial"/>
          <w:sz w:val="20"/>
          <w:szCs w:val="20"/>
        </w:rPr>
        <w:t xml:space="preserve"> </w:t>
      </w:r>
      <w:r w:rsidRPr="00BF05AE">
        <w:rPr>
          <w:rFonts w:ascii="Arial" w:hAnsi="Arial" w:cs="Arial"/>
          <w:sz w:val="20"/>
          <w:szCs w:val="20"/>
        </w:rPr>
        <w:t>w formie pisemnej, że wykonane roboty budowlane są wolne od wad fizycznych</w:t>
      </w:r>
      <w:r w:rsidR="00380819" w:rsidRPr="00BF05AE">
        <w:rPr>
          <w:rFonts w:ascii="Arial" w:hAnsi="Arial" w:cs="Arial"/>
          <w:sz w:val="20"/>
          <w:szCs w:val="20"/>
        </w:rPr>
        <w:t xml:space="preserve"> </w:t>
      </w:r>
      <w:r w:rsidRPr="00BF05AE">
        <w:rPr>
          <w:rFonts w:ascii="Arial" w:hAnsi="Arial" w:cs="Arial"/>
          <w:sz w:val="20"/>
          <w:szCs w:val="20"/>
        </w:rPr>
        <w:t>oraz wad jakościowych.</w:t>
      </w:r>
    </w:p>
    <w:p w14:paraId="758DB842" w14:textId="075F75F1"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5. Termin udzielonej rękojmi za wady fizyczne oraz gwarancji biegnie od dnia podpisania</w:t>
      </w:r>
      <w:r w:rsidR="00380819" w:rsidRPr="00BF05AE">
        <w:rPr>
          <w:rFonts w:ascii="Arial" w:hAnsi="Arial" w:cs="Arial"/>
          <w:sz w:val="20"/>
          <w:szCs w:val="20"/>
        </w:rPr>
        <w:t xml:space="preserve"> </w:t>
      </w:r>
      <w:r w:rsidR="004C7C14">
        <w:rPr>
          <w:rFonts w:ascii="Arial" w:hAnsi="Arial" w:cs="Arial"/>
          <w:sz w:val="20"/>
          <w:szCs w:val="20"/>
        </w:rPr>
        <w:t>protokołu odbioru końcowego.</w:t>
      </w:r>
    </w:p>
    <w:p w14:paraId="55FC2F8B" w14:textId="04E93883"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6. Zamawiający może wykonywać uprawnienia z tytułu rękojmi za wady fizyczne, niezależnie od uprawnień wynikających z gwarancji.</w:t>
      </w:r>
    </w:p>
    <w:p w14:paraId="5E2CC0E1" w14:textId="42D88204"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7. W przypadku wystąpienia wad fizycznych (objętych rękojmią za wady fizyczne) lub wad jakościowych (objętych gwarancją) Wykonawca zobowiązany jest do ich usunięcia w terminie 14 dni, licząc od dnia powiadomienia go o wadzie, w ramach wynagrodzenia,</w:t>
      </w:r>
      <w:r w:rsidR="002739E6" w:rsidRPr="00BF05AE">
        <w:rPr>
          <w:rFonts w:ascii="Arial" w:hAnsi="Arial" w:cs="Arial"/>
          <w:sz w:val="20"/>
          <w:szCs w:val="20"/>
        </w:rPr>
        <w:t xml:space="preserve"> </w:t>
      </w:r>
      <w:r w:rsidRPr="00BF05AE">
        <w:rPr>
          <w:rFonts w:ascii="Arial" w:hAnsi="Arial" w:cs="Arial"/>
          <w:sz w:val="20"/>
          <w:szCs w:val="20"/>
        </w:rPr>
        <w:t>o którym mowa w § 3 ust. 1 umowy.</w:t>
      </w:r>
    </w:p>
    <w:p w14:paraId="7ABBEE4D" w14:textId="26DD5BDF"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8. W przypadku, gdy usunięcie wady nie jest możliwe w terminie wskazanym w ust. 7</w:t>
      </w:r>
      <w:r w:rsidR="002739E6" w:rsidRPr="00BF05AE">
        <w:rPr>
          <w:rFonts w:ascii="Arial" w:hAnsi="Arial" w:cs="Arial"/>
          <w:sz w:val="20"/>
          <w:szCs w:val="20"/>
        </w:rPr>
        <w:t xml:space="preserve"> </w:t>
      </w:r>
      <w:r w:rsidRPr="00BF05AE">
        <w:rPr>
          <w:rFonts w:ascii="Arial" w:hAnsi="Arial" w:cs="Arial"/>
          <w:sz w:val="20"/>
          <w:szCs w:val="20"/>
        </w:rPr>
        <w:t>ze względów technologicznych lub atmosferycznych, usunięcie wady powinno być</w:t>
      </w:r>
      <w:r w:rsidR="002739E6" w:rsidRPr="00BF05AE">
        <w:rPr>
          <w:rFonts w:ascii="Arial" w:hAnsi="Arial" w:cs="Arial"/>
          <w:sz w:val="20"/>
          <w:szCs w:val="20"/>
        </w:rPr>
        <w:t xml:space="preserve"> </w:t>
      </w:r>
      <w:r w:rsidRPr="00BF05AE">
        <w:rPr>
          <w:rFonts w:ascii="Arial" w:hAnsi="Arial" w:cs="Arial"/>
          <w:sz w:val="20"/>
          <w:szCs w:val="20"/>
        </w:rPr>
        <w:t>wykonane w innym terminie wyznaczonym przez Zamawiającego. Wykonawca jest</w:t>
      </w:r>
      <w:r w:rsidR="002739E6" w:rsidRPr="00BF05AE">
        <w:rPr>
          <w:rFonts w:ascii="Arial" w:hAnsi="Arial" w:cs="Arial"/>
          <w:sz w:val="20"/>
          <w:szCs w:val="20"/>
        </w:rPr>
        <w:t xml:space="preserve"> </w:t>
      </w:r>
      <w:r w:rsidRPr="00BF05AE">
        <w:rPr>
          <w:rFonts w:ascii="Arial" w:hAnsi="Arial" w:cs="Arial"/>
          <w:sz w:val="20"/>
          <w:szCs w:val="20"/>
        </w:rPr>
        <w:t>zobowiązany udowodnić zamawiającemu, w szczególności przedstawiając stosowne</w:t>
      </w:r>
      <w:r w:rsidR="002739E6" w:rsidRPr="00BF05AE">
        <w:rPr>
          <w:rFonts w:ascii="Arial" w:hAnsi="Arial" w:cs="Arial"/>
          <w:sz w:val="20"/>
          <w:szCs w:val="20"/>
        </w:rPr>
        <w:t xml:space="preserve"> </w:t>
      </w:r>
      <w:r w:rsidRPr="00BF05AE">
        <w:rPr>
          <w:rFonts w:ascii="Arial" w:hAnsi="Arial" w:cs="Arial"/>
          <w:sz w:val="20"/>
          <w:szCs w:val="20"/>
        </w:rPr>
        <w:t>opinie techniczne lub ekspertyzy techniczne, że usunięcie wady nie jest możliwe w</w:t>
      </w:r>
      <w:r w:rsidR="002739E6" w:rsidRPr="00BF05AE">
        <w:rPr>
          <w:rFonts w:ascii="Arial" w:hAnsi="Arial" w:cs="Arial"/>
          <w:sz w:val="20"/>
          <w:szCs w:val="20"/>
        </w:rPr>
        <w:t xml:space="preserve"> </w:t>
      </w:r>
      <w:r w:rsidRPr="00BF05AE">
        <w:rPr>
          <w:rFonts w:ascii="Arial" w:hAnsi="Arial" w:cs="Arial"/>
          <w:sz w:val="20"/>
          <w:szCs w:val="20"/>
        </w:rPr>
        <w:t>terminie wskazanym w zdaniu pierwszym.</w:t>
      </w:r>
    </w:p>
    <w:p w14:paraId="2AD2CA3D" w14:textId="754EA2BD"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9. Jeżeli Wykonawca nie usunie wad w terminie określonym w ust. 7, Zamawiający</w:t>
      </w:r>
      <w:r w:rsidR="002739E6" w:rsidRPr="00BF05AE">
        <w:rPr>
          <w:rFonts w:ascii="Arial" w:hAnsi="Arial" w:cs="Arial"/>
          <w:sz w:val="20"/>
          <w:szCs w:val="20"/>
        </w:rPr>
        <w:t xml:space="preserve"> </w:t>
      </w:r>
      <w:r w:rsidRPr="00BF05AE">
        <w:rPr>
          <w:rFonts w:ascii="Arial" w:hAnsi="Arial" w:cs="Arial"/>
          <w:sz w:val="20"/>
          <w:szCs w:val="20"/>
        </w:rPr>
        <w:t>może zlecić usunięcie ich stronie trzeciej na koszt i ryzyko Wykonawcy. W tym przypadku</w:t>
      </w:r>
      <w:r w:rsidR="002739E6" w:rsidRPr="00BF05AE">
        <w:rPr>
          <w:rFonts w:ascii="Arial" w:hAnsi="Arial" w:cs="Arial"/>
          <w:sz w:val="20"/>
          <w:szCs w:val="20"/>
        </w:rPr>
        <w:t xml:space="preserve"> </w:t>
      </w:r>
      <w:r w:rsidRPr="00BF05AE">
        <w:rPr>
          <w:rFonts w:ascii="Arial" w:hAnsi="Arial" w:cs="Arial"/>
          <w:sz w:val="20"/>
          <w:szCs w:val="20"/>
        </w:rPr>
        <w:t>koszty usuwania wad będą pokrywane w pierwszej kolejności z kwoty zatrzymanej</w:t>
      </w:r>
      <w:r w:rsidR="002739E6" w:rsidRPr="00BF05AE">
        <w:rPr>
          <w:rFonts w:ascii="Arial" w:hAnsi="Arial" w:cs="Arial"/>
          <w:sz w:val="20"/>
          <w:szCs w:val="20"/>
        </w:rPr>
        <w:t xml:space="preserve"> </w:t>
      </w:r>
      <w:r w:rsidRPr="00BF05AE">
        <w:rPr>
          <w:rFonts w:ascii="Arial" w:hAnsi="Arial" w:cs="Arial"/>
          <w:sz w:val="20"/>
          <w:szCs w:val="20"/>
        </w:rPr>
        <w:t>tytułem zabezpieczenia należytego wykonania Umowy.</w:t>
      </w:r>
    </w:p>
    <w:p w14:paraId="2F0A74EF" w14:textId="108B64B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10. 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w:t>
      </w:r>
    </w:p>
    <w:p w14:paraId="572D5012" w14:textId="4E12505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11. 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888803E" w14:textId="599D5F54"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12. Powiadomienie o wystąpieniu wady Zamawiający zgłasza Wykonawcy elektronicznie,</w:t>
      </w:r>
      <w:r w:rsidR="00157B30">
        <w:rPr>
          <w:rFonts w:ascii="Arial" w:hAnsi="Arial" w:cs="Arial"/>
          <w:sz w:val="20"/>
          <w:szCs w:val="20"/>
        </w:rPr>
        <w:t xml:space="preserve"> </w:t>
      </w:r>
      <w:r w:rsidRPr="00BF05AE">
        <w:rPr>
          <w:rFonts w:ascii="Arial" w:hAnsi="Arial" w:cs="Arial"/>
          <w:sz w:val="20"/>
          <w:szCs w:val="20"/>
        </w:rPr>
        <w:t xml:space="preserve">na adres </w:t>
      </w:r>
      <w:r w:rsidR="00157B30">
        <w:rPr>
          <w:rFonts w:ascii="Arial" w:hAnsi="Arial" w:cs="Arial"/>
          <w:sz w:val="20"/>
          <w:szCs w:val="20"/>
        </w:rPr>
        <w:br/>
      </w:r>
      <w:r w:rsidRPr="00BF05AE">
        <w:rPr>
          <w:rFonts w:ascii="Arial" w:hAnsi="Arial" w:cs="Arial"/>
          <w:sz w:val="20"/>
          <w:szCs w:val="20"/>
        </w:rPr>
        <w:t>e-mail: …………………………………………</w:t>
      </w:r>
    </w:p>
    <w:p w14:paraId="4D9323E6" w14:textId="24D1E0AC"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t>Termin gwarancji ulega przedłużeniu o czas usunięcia wady, jeżeli powiadomienie o wystąpieniu wady nastąpiło jeszcze w czasie trwania gwarancji.</w:t>
      </w:r>
    </w:p>
    <w:p w14:paraId="2B13F54F" w14:textId="647544A1"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t xml:space="preserve"> Wykonawca odpowiada z tytułu rękojmi za wady fizyczne, jeżeli wada fizyczna zostanie stwierdzona przed upływem </w:t>
      </w:r>
      <w:r w:rsidR="00157B30">
        <w:rPr>
          <w:rFonts w:ascii="Arial" w:hAnsi="Arial" w:cs="Arial"/>
          <w:sz w:val="20"/>
          <w:szCs w:val="20"/>
        </w:rPr>
        <w:t>….</w:t>
      </w:r>
      <w:r w:rsidRPr="00BF05AE">
        <w:rPr>
          <w:rFonts w:ascii="Arial" w:hAnsi="Arial" w:cs="Arial"/>
          <w:sz w:val="20"/>
          <w:szCs w:val="20"/>
        </w:rPr>
        <w:t xml:space="preserve"> miesięcy od dnia odbioru końcowego.</w:t>
      </w:r>
    </w:p>
    <w:p w14:paraId="742AEACE" w14:textId="76A28178" w:rsidR="002739E6" w:rsidRPr="00BF05AE" w:rsidRDefault="002739E6" w:rsidP="003C1FDF">
      <w:pPr>
        <w:pStyle w:val="Akapitzlist"/>
        <w:numPr>
          <w:ilvl w:val="0"/>
          <w:numId w:val="11"/>
        </w:numPr>
        <w:spacing w:after="0" w:line="300" w:lineRule="auto"/>
        <w:ind w:left="397"/>
        <w:jc w:val="both"/>
        <w:rPr>
          <w:rFonts w:ascii="Arial" w:hAnsi="Arial" w:cs="Arial"/>
          <w:sz w:val="20"/>
          <w:szCs w:val="20"/>
        </w:rPr>
      </w:pPr>
      <w:r w:rsidRPr="00BF05AE">
        <w:rPr>
          <w:rFonts w:ascii="Arial" w:hAnsi="Arial" w:cs="Arial"/>
          <w:sz w:val="20"/>
          <w:szCs w:val="20"/>
        </w:rPr>
        <w:t>W okresie rękojmi i gwarancji jakości Wykonawca zobowiązany jest do pisemnego zawiadomienia Zamawiającego w terminie 7 dni o:</w:t>
      </w:r>
    </w:p>
    <w:p w14:paraId="2D7EDD98"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zmianie siedziby lub nazwy Wykonawcy,</w:t>
      </w:r>
    </w:p>
    <w:p w14:paraId="7707D453"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wszczęciu postępowania upadłościowego,</w:t>
      </w:r>
    </w:p>
    <w:p w14:paraId="026978A1"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ogłoszeniu swojej likwidacji,</w:t>
      </w:r>
    </w:p>
    <w:p w14:paraId="20E4580D" w14:textId="31B4F2B4" w:rsidR="00AB7F98" w:rsidRPr="00AB7F98" w:rsidRDefault="002739E6" w:rsidP="00AB7F98">
      <w:pPr>
        <w:pStyle w:val="Akapitzlist"/>
        <w:spacing w:after="0" w:line="300" w:lineRule="auto"/>
        <w:ind w:left="397"/>
        <w:jc w:val="both"/>
        <w:rPr>
          <w:rFonts w:ascii="Arial" w:hAnsi="Arial" w:cs="Arial"/>
          <w:sz w:val="20"/>
          <w:szCs w:val="20"/>
        </w:rPr>
      </w:pPr>
      <w:r w:rsidRPr="00BF05AE">
        <w:rPr>
          <w:rFonts w:ascii="Arial" w:hAnsi="Arial" w:cs="Arial"/>
          <w:sz w:val="20"/>
          <w:szCs w:val="20"/>
        </w:rPr>
        <w:t>4) zawieszeniu działalności.</w:t>
      </w:r>
    </w:p>
    <w:p w14:paraId="7D25F697" w14:textId="69128302"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1</w:t>
      </w:r>
    </w:p>
    <w:p w14:paraId="3471F10C" w14:textId="77777777"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Klauzula zatrudnienia</w:t>
      </w:r>
    </w:p>
    <w:p w14:paraId="6F0C6A03" w14:textId="69B29F6F" w:rsidR="0002229A" w:rsidRPr="000A4984" w:rsidRDefault="0002229A" w:rsidP="000A4984">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1. 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w:t>
      </w:r>
      <w:r w:rsidR="000A4984">
        <w:rPr>
          <w:rFonts w:ascii="Arial" w:hAnsi="Arial" w:cs="Arial"/>
          <w:sz w:val="20"/>
          <w:szCs w:val="20"/>
        </w:rPr>
        <w:t xml:space="preserve">objęte zakresem zamówienia </w:t>
      </w:r>
      <w:r w:rsidRPr="00BF05AE">
        <w:rPr>
          <w:rFonts w:ascii="Arial" w:hAnsi="Arial" w:cs="Arial"/>
          <w:i/>
          <w:sz w:val="20"/>
          <w:szCs w:val="20"/>
        </w:rPr>
        <w:t>(obowiązek ten nie dotyczy sytuacji, gdy prace te będą wykonywane samodzielnie i osobiście przez osoby fizyczne prowadzące działalność gospodarczą w postaci tzw. samozatrudnienia</w:t>
      </w:r>
      <w:r w:rsidR="000A4984">
        <w:rPr>
          <w:rFonts w:ascii="Arial" w:hAnsi="Arial" w:cs="Arial"/>
          <w:i/>
          <w:sz w:val="20"/>
          <w:szCs w:val="20"/>
        </w:rPr>
        <w:t xml:space="preserve"> </w:t>
      </w:r>
      <w:r w:rsidRPr="000A4984">
        <w:rPr>
          <w:rFonts w:ascii="Arial" w:hAnsi="Arial" w:cs="Arial"/>
          <w:i/>
          <w:sz w:val="20"/>
          <w:szCs w:val="20"/>
        </w:rPr>
        <w:t>jako podwykonawcy).</w:t>
      </w:r>
    </w:p>
    <w:p w14:paraId="6C7A3C2B" w14:textId="07E1A7F1" w:rsidR="002739E6" w:rsidRPr="00BF05AE" w:rsidRDefault="0002229A"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B12AD26" w14:textId="4BCD68DE"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7E37B302" w14:textId="133A478E"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żądania wyjaśnień w przypadku wątpliwości w zakresie potwierdzenia spełniania ww. wymogów,</w:t>
      </w:r>
    </w:p>
    <w:p w14:paraId="39DB57D3" w14:textId="0AE4C717"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przeprowadzania kontroli na miejscu wykonywania świadczenia.</w:t>
      </w:r>
    </w:p>
    <w:p w14:paraId="76F47461" w14:textId="4378B3DE" w:rsidR="0002229A" w:rsidRPr="00BF05AE" w:rsidRDefault="0002229A" w:rsidP="00BF05AE">
      <w:pPr>
        <w:pStyle w:val="Akapitzlist"/>
        <w:spacing w:after="0" w:line="300" w:lineRule="auto"/>
        <w:ind w:left="567" w:hanging="283"/>
        <w:jc w:val="both"/>
        <w:rPr>
          <w:rFonts w:ascii="Arial" w:hAnsi="Arial" w:cs="Arial"/>
          <w:sz w:val="20"/>
          <w:szCs w:val="20"/>
        </w:rPr>
      </w:pPr>
      <w:r w:rsidRPr="00BF05AE">
        <w:rPr>
          <w:rFonts w:ascii="Arial" w:hAnsi="Arial" w:cs="Arial"/>
          <w:sz w:val="20"/>
          <w:szCs w:val="20"/>
        </w:rPr>
        <w:t>3. Wykonawca zobowiązany jest do informowania Zamawiającego o każdym przypadku zmiany sposobu zatrudnienia osób wykonujących ww. czynności nie później niż w terminie 5 dni od dokonania takiej zmiany.</w:t>
      </w:r>
    </w:p>
    <w:p w14:paraId="55CC9337" w14:textId="48D8EB94" w:rsidR="0002229A" w:rsidRPr="00BF05AE" w:rsidRDefault="0002229A" w:rsidP="00BF05AE">
      <w:pPr>
        <w:spacing w:after="0" w:line="300" w:lineRule="auto"/>
        <w:ind w:left="284" w:hanging="284"/>
        <w:jc w:val="both"/>
        <w:rPr>
          <w:rFonts w:ascii="Arial" w:hAnsi="Arial" w:cs="Arial"/>
          <w:sz w:val="20"/>
          <w:szCs w:val="20"/>
        </w:rPr>
      </w:pPr>
      <w:r w:rsidRPr="00BF05AE">
        <w:rPr>
          <w:rFonts w:ascii="Arial" w:hAnsi="Arial" w:cs="Arial"/>
          <w:sz w:val="20"/>
          <w:szCs w:val="20"/>
        </w:rPr>
        <w:t>4. W przypadku niewywiązania się z obowiązków, o których mowa w ust. 1-3, Wykonawca zobowiązany będzie do zapłaty właściwej kary umownej wskazanej w § 1</w:t>
      </w:r>
      <w:r w:rsidR="004C7C14">
        <w:rPr>
          <w:rFonts w:ascii="Arial" w:hAnsi="Arial" w:cs="Arial"/>
          <w:sz w:val="20"/>
          <w:szCs w:val="20"/>
        </w:rPr>
        <w:t>2</w:t>
      </w:r>
      <w:r w:rsidRPr="00BF05AE">
        <w:rPr>
          <w:rFonts w:ascii="Arial" w:hAnsi="Arial" w:cs="Arial"/>
          <w:sz w:val="20"/>
          <w:szCs w:val="20"/>
        </w:rPr>
        <w:t xml:space="preserve"> umowy.</w:t>
      </w:r>
    </w:p>
    <w:p w14:paraId="36AC7E34" w14:textId="401E9F49" w:rsidR="00434D2B" w:rsidRDefault="0002229A" w:rsidP="00AB7F98">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zobowiązany jest do wprowadzenia w umowach z podwykonawcami stosownych zapisów, zobowiązujących do zatrudnienia na podstawie umowy o pracę, przez cały okres realizacji zamówienia, wszystkich osób wykonujących czynności</w:t>
      </w:r>
      <w:r w:rsidR="00906BCF" w:rsidRPr="00BF05AE">
        <w:rPr>
          <w:rFonts w:ascii="Arial" w:hAnsi="Arial" w:cs="Arial"/>
          <w:sz w:val="20"/>
          <w:szCs w:val="20"/>
        </w:rPr>
        <w:t xml:space="preserve"> wymienione w ust. 1 oraz umożliwiających Zamawiającemu przeprowadzenie kontroli realizacji tego obowiązku.</w:t>
      </w:r>
    </w:p>
    <w:p w14:paraId="4F6992EC" w14:textId="77777777" w:rsidR="00CA7367" w:rsidRPr="00AB7F98" w:rsidRDefault="00CA7367" w:rsidP="00AB7F98">
      <w:pPr>
        <w:pStyle w:val="Akapitzlist"/>
        <w:spacing w:after="0" w:line="300" w:lineRule="auto"/>
        <w:ind w:left="284" w:hanging="284"/>
        <w:jc w:val="both"/>
        <w:rPr>
          <w:rFonts w:ascii="Arial" w:hAnsi="Arial" w:cs="Arial"/>
          <w:sz w:val="20"/>
          <w:szCs w:val="20"/>
        </w:rPr>
      </w:pPr>
    </w:p>
    <w:p w14:paraId="1DAD36D6" w14:textId="4BF51C84"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2</w:t>
      </w:r>
    </w:p>
    <w:p w14:paraId="191D6671"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17EFC775" w14:textId="5543FBD6" w:rsidR="00906BCF" w:rsidRPr="00E727B1" w:rsidRDefault="00906BCF" w:rsidP="004C7C14">
      <w:pPr>
        <w:pStyle w:val="Akapitzlist"/>
        <w:numPr>
          <w:ilvl w:val="0"/>
          <w:numId w:val="28"/>
        </w:numPr>
        <w:spacing w:after="0" w:line="300" w:lineRule="auto"/>
        <w:jc w:val="both"/>
        <w:rPr>
          <w:rFonts w:ascii="Arial" w:hAnsi="Arial" w:cs="Arial"/>
          <w:sz w:val="20"/>
          <w:szCs w:val="20"/>
        </w:rPr>
      </w:pPr>
      <w:r w:rsidRPr="00E727B1">
        <w:rPr>
          <w:rFonts w:ascii="Arial" w:hAnsi="Arial" w:cs="Arial"/>
          <w:sz w:val="20"/>
          <w:szCs w:val="20"/>
        </w:rPr>
        <w:t>Wykonawca zobowiązany jest do zapłaty Zamawiającemu kar umownych w następujących</w:t>
      </w:r>
    </w:p>
    <w:p w14:paraId="64C39524" w14:textId="77777777" w:rsidR="00906BCF" w:rsidRPr="00BF05AE" w:rsidRDefault="00906BCF" w:rsidP="00800A96">
      <w:pPr>
        <w:pStyle w:val="Akapitzlist"/>
        <w:spacing w:after="0" w:line="300" w:lineRule="auto"/>
        <w:ind w:left="170"/>
        <w:jc w:val="both"/>
        <w:rPr>
          <w:rFonts w:ascii="Arial" w:hAnsi="Arial" w:cs="Arial"/>
          <w:sz w:val="20"/>
          <w:szCs w:val="20"/>
        </w:rPr>
      </w:pPr>
      <w:r w:rsidRPr="00BF05AE">
        <w:rPr>
          <w:rFonts w:ascii="Arial" w:hAnsi="Arial" w:cs="Arial"/>
          <w:sz w:val="20"/>
          <w:szCs w:val="20"/>
        </w:rPr>
        <w:t>przypadkach:</w:t>
      </w:r>
    </w:p>
    <w:p w14:paraId="03AB2CD4" w14:textId="53D2FD7C"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za zwłokę w wykonaniu przedmiotu umowy – w wysokości 0,1% wynagrodzenia brutto, o którym mowa § 3 ust. 1 umowy za każdy dzień zwłoki, liczony od terminu określonego w § 2 ust. 1 umowy,</w:t>
      </w:r>
    </w:p>
    <w:p w14:paraId="0FB45F77" w14:textId="59A496A5"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za zwłokę w usuwaniu wad lub u</w:t>
      </w:r>
      <w:r w:rsidR="000A4984">
        <w:rPr>
          <w:rFonts w:ascii="Arial" w:hAnsi="Arial" w:cs="Arial"/>
          <w:sz w:val="20"/>
          <w:szCs w:val="20"/>
        </w:rPr>
        <w:t xml:space="preserve">sterek w przedmiocie zamówienia </w:t>
      </w:r>
      <w:r w:rsidRPr="00BF05AE">
        <w:rPr>
          <w:rFonts w:ascii="Arial" w:hAnsi="Arial" w:cs="Arial"/>
          <w:sz w:val="20"/>
          <w:szCs w:val="20"/>
        </w:rPr>
        <w:t>– w wysokości 0,1% wynagrodzenia brutto</w:t>
      </w:r>
      <w:r w:rsidR="000A4984">
        <w:rPr>
          <w:rFonts w:ascii="Arial" w:hAnsi="Arial" w:cs="Arial"/>
          <w:sz w:val="20"/>
          <w:szCs w:val="20"/>
        </w:rPr>
        <w:t>,</w:t>
      </w:r>
      <w:r w:rsidRPr="00BF05AE">
        <w:rPr>
          <w:rFonts w:ascii="Arial" w:hAnsi="Arial" w:cs="Arial"/>
          <w:sz w:val="20"/>
          <w:szCs w:val="20"/>
        </w:rPr>
        <w:t xml:space="preserve"> o którym mowa § 3 ust. 1 umowy za każdy dzień zwłoki, liczony od terminu wyznaczonego przez Zamawiającego na usunięcie wad lub usterek,</w:t>
      </w:r>
    </w:p>
    <w:p w14:paraId="11DB9833" w14:textId="45CF3F22" w:rsidR="007E45FC" w:rsidRPr="007E45FC" w:rsidRDefault="007E45FC" w:rsidP="004C7C14">
      <w:pPr>
        <w:pStyle w:val="Akapitzlist"/>
        <w:numPr>
          <w:ilvl w:val="0"/>
          <w:numId w:val="19"/>
        </w:numPr>
        <w:spacing w:after="0" w:line="300" w:lineRule="auto"/>
        <w:jc w:val="both"/>
        <w:rPr>
          <w:rFonts w:ascii="Arial" w:hAnsi="Arial" w:cs="Arial"/>
          <w:sz w:val="20"/>
          <w:szCs w:val="20"/>
        </w:rPr>
      </w:pPr>
      <w:r w:rsidRPr="007E45FC">
        <w:rPr>
          <w:rFonts w:ascii="Arial" w:hAnsi="Arial" w:cs="Arial"/>
          <w:sz w:val="20"/>
          <w:szCs w:val="20"/>
        </w:rPr>
        <w:t>z tytułu odstąpienia od Umowy z przyczyn leżących po stronie Wykonawcy – w wysokości 10 % Wynagrodzenia</w:t>
      </w:r>
      <w:r>
        <w:rPr>
          <w:rFonts w:ascii="Arial" w:hAnsi="Arial" w:cs="Arial"/>
          <w:sz w:val="20"/>
          <w:szCs w:val="20"/>
        </w:rPr>
        <w:t>,</w:t>
      </w:r>
    </w:p>
    <w:p w14:paraId="619B7CD3" w14:textId="5080488B" w:rsidR="00906BCF" w:rsidRPr="00BF05AE" w:rsidRDefault="00906BCF"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 xml:space="preserve">w każdym przypadku braku zapłaty należnego wynagrodzenia podwykonawcom lub dalszym podwykonawcom, którego skutkiem będzie bezpośrednia zapłata, o której mowa </w:t>
      </w:r>
      <w:r w:rsidR="006B2F21">
        <w:rPr>
          <w:rFonts w:ascii="Arial" w:hAnsi="Arial" w:cs="Arial"/>
          <w:sz w:val="20"/>
          <w:szCs w:val="20"/>
        </w:rPr>
        <w:t>w § 3</w:t>
      </w:r>
      <w:r w:rsidRPr="00B15D9E">
        <w:rPr>
          <w:rFonts w:ascii="Arial" w:hAnsi="Arial" w:cs="Arial"/>
          <w:sz w:val="20"/>
          <w:szCs w:val="20"/>
        </w:rPr>
        <w:t xml:space="preserve"> ust. </w:t>
      </w:r>
      <w:r w:rsidR="006B2F21">
        <w:rPr>
          <w:rFonts w:ascii="Arial" w:hAnsi="Arial" w:cs="Arial"/>
          <w:sz w:val="20"/>
          <w:szCs w:val="20"/>
        </w:rPr>
        <w:t>14</w:t>
      </w:r>
      <w:r w:rsidRPr="00BF05AE">
        <w:rPr>
          <w:rFonts w:ascii="Arial" w:hAnsi="Arial" w:cs="Arial"/>
          <w:sz w:val="20"/>
          <w:szCs w:val="20"/>
        </w:rPr>
        <w:t xml:space="preserve"> umowy – w wysokości 3 000,00 zł.</w:t>
      </w:r>
    </w:p>
    <w:p w14:paraId="56F7DDF6" w14:textId="6F30B9B5" w:rsidR="00C04A5C" w:rsidRPr="000A4984"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nieterminowej zapłaty wynagrodzenia należnego podwykonawcom</w:t>
      </w:r>
      <w:r w:rsidR="000A4984">
        <w:rPr>
          <w:rFonts w:ascii="Arial" w:hAnsi="Arial" w:cs="Arial"/>
          <w:sz w:val="20"/>
          <w:szCs w:val="20"/>
        </w:rPr>
        <w:t xml:space="preserve"> </w:t>
      </w:r>
      <w:r w:rsidRPr="000A4984">
        <w:rPr>
          <w:rFonts w:ascii="Arial" w:hAnsi="Arial" w:cs="Arial"/>
          <w:sz w:val="20"/>
          <w:szCs w:val="20"/>
        </w:rPr>
        <w:t>lub dalszym podwykonawcom – w wysokości 1 % kwoty, z której zapłatą w zwłoce pozostaje Wykonawca, za każdy dzień zwłoki;</w:t>
      </w:r>
    </w:p>
    <w:p w14:paraId="57EF8081" w14:textId="2DC9C795"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4C0B7C28" w14:textId="30FA5D05"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6C49D827" w14:textId="72D03DEA" w:rsidR="00C04A5C" w:rsidRPr="00BF05AE" w:rsidRDefault="00C04A5C" w:rsidP="004C7C14">
      <w:pPr>
        <w:pStyle w:val="Akapitzlist"/>
        <w:numPr>
          <w:ilvl w:val="0"/>
          <w:numId w:val="19"/>
        </w:numPr>
        <w:spacing w:after="0" w:line="300" w:lineRule="auto"/>
        <w:jc w:val="both"/>
        <w:rPr>
          <w:rFonts w:ascii="Arial" w:hAnsi="Arial" w:cs="Arial"/>
          <w:sz w:val="20"/>
          <w:szCs w:val="20"/>
        </w:rPr>
      </w:pPr>
      <w:r w:rsidRPr="00BF05AE">
        <w:rPr>
          <w:rFonts w:ascii="Arial" w:hAnsi="Arial" w:cs="Arial"/>
          <w:sz w:val="20"/>
          <w:szCs w:val="20"/>
        </w:rPr>
        <w:t xml:space="preserve">w każdym przypadku niedopełnienia obowiązku, o którym mowa </w:t>
      </w:r>
      <w:r w:rsidRPr="00B15D9E">
        <w:rPr>
          <w:rFonts w:ascii="Arial" w:hAnsi="Arial" w:cs="Arial"/>
          <w:sz w:val="20"/>
          <w:szCs w:val="20"/>
        </w:rPr>
        <w:t>w § 1</w:t>
      </w:r>
      <w:r w:rsidR="004C7C14">
        <w:rPr>
          <w:rFonts w:ascii="Arial" w:hAnsi="Arial" w:cs="Arial"/>
          <w:sz w:val="20"/>
          <w:szCs w:val="20"/>
        </w:rPr>
        <w:t>1</w:t>
      </w:r>
      <w:r w:rsidRPr="00B15D9E">
        <w:rPr>
          <w:rFonts w:ascii="Arial" w:hAnsi="Arial" w:cs="Arial"/>
          <w:sz w:val="20"/>
          <w:szCs w:val="20"/>
        </w:rPr>
        <w:t xml:space="preserve"> ust. 1</w:t>
      </w:r>
      <w:r w:rsidRPr="00BF05AE">
        <w:rPr>
          <w:rFonts w:ascii="Arial" w:hAnsi="Arial" w:cs="Arial"/>
          <w:sz w:val="20"/>
          <w:szCs w:val="20"/>
        </w:rPr>
        <w:t xml:space="preserve"> umowy – w wysokości 300,00 zł za każdy dzień roboczy, w którym osoba niezatrudniona przez Wykonawcę lub podwykonawcę na podstawie umowy o pracę wykonywała czynności wymienione </w:t>
      </w:r>
      <w:r w:rsidR="004C7C14">
        <w:rPr>
          <w:rFonts w:ascii="Arial" w:hAnsi="Arial" w:cs="Arial"/>
          <w:sz w:val="20"/>
          <w:szCs w:val="20"/>
        </w:rPr>
        <w:t>w § 11</w:t>
      </w:r>
      <w:r w:rsidRPr="006B2F21">
        <w:rPr>
          <w:rFonts w:ascii="Arial" w:hAnsi="Arial" w:cs="Arial"/>
          <w:sz w:val="20"/>
          <w:szCs w:val="20"/>
        </w:rPr>
        <w:t xml:space="preserve"> ust. 1 umowy,</w:t>
      </w:r>
    </w:p>
    <w:p w14:paraId="60D9ED3D" w14:textId="26A047EF" w:rsidR="00E727B1" w:rsidRPr="00E727B1" w:rsidRDefault="00E727B1" w:rsidP="004C7C14">
      <w:pPr>
        <w:pStyle w:val="Akapitzlist"/>
        <w:numPr>
          <w:ilvl w:val="0"/>
          <w:numId w:val="28"/>
        </w:numPr>
        <w:spacing w:after="0" w:line="300" w:lineRule="auto"/>
        <w:jc w:val="both"/>
        <w:rPr>
          <w:rFonts w:ascii="Arial" w:hAnsi="Arial" w:cs="Arial"/>
          <w:sz w:val="20"/>
          <w:szCs w:val="20"/>
        </w:rPr>
      </w:pPr>
      <w:r w:rsidRPr="00E727B1">
        <w:rPr>
          <w:rFonts w:ascii="Arial" w:hAnsi="Arial" w:cs="Arial"/>
          <w:sz w:val="20"/>
          <w:szCs w:val="20"/>
        </w:rPr>
        <w:t>Zamawiający zapłaci Wykonawcy kary umowne z następujących tytułów:</w:t>
      </w:r>
    </w:p>
    <w:p w14:paraId="236F2F6E" w14:textId="77777777" w:rsidR="00E727B1" w:rsidRPr="00E727B1" w:rsidRDefault="00E727B1" w:rsidP="004C7C14">
      <w:pPr>
        <w:pStyle w:val="Akapitzlist"/>
        <w:numPr>
          <w:ilvl w:val="0"/>
          <w:numId w:val="27"/>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za zwłokę w przystąpieniu do czynności odbioru Przedmiotu zamówienia w wysokości 0,2% Wynagrodzenia, za każdy dzień zwłoki, licząc od następnego dnia po terminie, w którym odbiór miał być rozpoczęty,</w:t>
      </w:r>
    </w:p>
    <w:p w14:paraId="326A5FE1" w14:textId="54625E1B" w:rsidR="00E727B1" w:rsidRPr="00E727B1" w:rsidRDefault="00E727B1" w:rsidP="004C7C14">
      <w:pPr>
        <w:pStyle w:val="Akapitzlist"/>
        <w:numPr>
          <w:ilvl w:val="0"/>
          <w:numId w:val="27"/>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 tytułu odstąpienia od umowy z przyczyn leżących po stronie Zamawiającego – w wysokości 10 % Wynagrodzenia.</w:t>
      </w:r>
    </w:p>
    <w:p w14:paraId="278FB1CD" w14:textId="38BB064C" w:rsidR="00C04A5C" w:rsidRPr="00BF05AE" w:rsidRDefault="00C04A5C" w:rsidP="004C7C14">
      <w:pPr>
        <w:pStyle w:val="Akapitzlist"/>
        <w:numPr>
          <w:ilvl w:val="0"/>
          <w:numId w:val="28"/>
        </w:numPr>
        <w:spacing w:after="0" w:line="300" w:lineRule="auto"/>
        <w:jc w:val="both"/>
        <w:rPr>
          <w:rFonts w:ascii="Arial" w:hAnsi="Arial" w:cs="Arial"/>
          <w:sz w:val="20"/>
          <w:szCs w:val="20"/>
        </w:rPr>
      </w:pPr>
      <w:r w:rsidRPr="00BF05AE">
        <w:rPr>
          <w:rFonts w:ascii="Arial" w:hAnsi="Arial" w:cs="Arial"/>
          <w:sz w:val="20"/>
          <w:szCs w:val="20"/>
        </w:rPr>
        <w:t>Strony zastrzegają sobie prawo do dochodzenia odszkodowania uzupełniającego do wysokości rzeczywiście poniesionej szkody.</w:t>
      </w:r>
    </w:p>
    <w:p w14:paraId="35B62C3E" w14:textId="1752DDBC" w:rsidR="00C04A5C" w:rsidRPr="007E45FC" w:rsidRDefault="00C04A5C" w:rsidP="004C7C14">
      <w:pPr>
        <w:pStyle w:val="Akapitzlist"/>
        <w:numPr>
          <w:ilvl w:val="0"/>
          <w:numId w:val="28"/>
        </w:numPr>
        <w:spacing w:after="0" w:line="300" w:lineRule="auto"/>
        <w:jc w:val="both"/>
        <w:rPr>
          <w:rFonts w:ascii="Arial" w:hAnsi="Arial" w:cs="Arial"/>
          <w:sz w:val="20"/>
          <w:szCs w:val="20"/>
        </w:rPr>
      </w:pPr>
      <w:r w:rsidRPr="00BF05AE">
        <w:rPr>
          <w:rFonts w:ascii="Arial" w:hAnsi="Arial" w:cs="Arial"/>
          <w:sz w:val="20"/>
          <w:szCs w:val="20"/>
        </w:rPr>
        <w:t>Zamawiający ma prawo do potrącenia kar umownych z faktury przedłożonej do zapłaty</w:t>
      </w:r>
      <w:r w:rsidR="007E45FC">
        <w:rPr>
          <w:rFonts w:ascii="Arial" w:hAnsi="Arial" w:cs="Arial"/>
          <w:sz w:val="20"/>
          <w:szCs w:val="20"/>
        </w:rPr>
        <w:t xml:space="preserve"> </w:t>
      </w:r>
      <w:r w:rsidRPr="007E45FC">
        <w:rPr>
          <w:rFonts w:ascii="Arial" w:hAnsi="Arial" w:cs="Arial"/>
          <w:sz w:val="20"/>
          <w:szCs w:val="20"/>
        </w:rPr>
        <w:t xml:space="preserve">przez Wykonawcę lub z zabezpieczenia należytego wykonania przedmiotu umowy, o którym mowa w </w:t>
      </w:r>
      <w:r w:rsidR="00BE61DA" w:rsidRPr="007E45FC">
        <w:rPr>
          <w:rFonts w:ascii="Arial" w:hAnsi="Arial" w:cs="Arial"/>
          <w:sz w:val="20"/>
          <w:szCs w:val="20"/>
        </w:rPr>
        <w:t xml:space="preserve">rozdziale </w:t>
      </w:r>
      <w:r w:rsidR="00BE61DA" w:rsidRPr="006B2F21">
        <w:rPr>
          <w:rFonts w:ascii="Arial" w:hAnsi="Arial" w:cs="Arial"/>
          <w:sz w:val="20"/>
          <w:szCs w:val="20"/>
        </w:rPr>
        <w:t>1</w:t>
      </w:r>
      <w:r w:rsidR="006B2F21" w:rsidRPr="006B2F21">
        <w:rPr>
          <w:rFonts w:ascii="Arial" w:hAnsi="Arial" w:cs="Arial"/>
          <w:sz w:val="20"/>
          <w:szCs w:val="20"/>
        </w:rPr>
        <w:t>3</w:t>
      </w:r>
      <w:r w:rsidR="00BE61DA" w:rsidRPr="006B2F21">
        <w:rPr>
          <w:rFonts w:ascii="Arial" w:hAnsi="Arial" w:cs="Arial"/>
          <w:sz w:val="20"/>
          <w:szCs w:val="20"/>
        </w:rPr>
        <w:t xml:space="preserve"> SWZ</w:t>
      </w:r>
      <w:r w:rsidRPr="007E45FC">
        <w:rPr>
          <w:rFonts w:ascii="Arial" w:hAnsi="Arial" w:cs="Arial"/>
          <w:sz w:val="20"/>
          <w:szCs w:val="20"/>
        </w:rPr>
        <w:t>, po uprzednim powiadomieniu Wykonawcy o podstawie i wysokości naliczonej kary umownej i wyznaczeniu mu 5 dniowego terminu zapłaty tej kary.</w:t>
      </w:r>
    </w:p>
    <w:p w14:paraId="634D2609" w14:textId="50786400" w:rsidR="00E727B1" w:rsidRPr="00E470EC" w:rsidRDefault="00C04A5C" w:rsidP="00E470EC">
      <w:pPr>
        <w:pStyle w:val="Akapitzlist"/>
        <w:numPr>
          <w:ilvl w:val="0"/>
          <w:numId w:val="13"/>
        </w:numPr>
        <w:spacing w:after="0" w:line="300" w:lineRule="auto"/>
        <w:jc w:val="both"/>
        <w:rPr>
          <w:rFonts w:ascii="Arial" w:hAnsi="Arial" w:cs="Arial"/>
          <w:sz w:val="20"/>
          <w:szCs w:val="20"/>
        </w:rPr>
      </w:pPr>
      <w:r w:rsidRPr="00E727B1">
        <w:rPr>
          <w:rFonts w:ascii="Arial" w:hAnsi="Arial" w:cs="Arial"/>
          <w:sz w:val="20"/>
          <w:szCs w:val="20"/>
        </w:rPr>
        <w:t>Strony zastrzegają możliwość kumulatywnego naliczania kar umownych z różnych tytułów. Łączna maksymalna wysokość kar umownych, które może naliczyć każda ze stron wynosi 30% wynagrodzenia brutto, o którym mowa w § 3 ust. 1 umowy.</w:t>
      </w:r>
    </w:p>
    <w:p w14:paraId="774F8AAC" w14:textId="654C7A8D" w:rsidR="00C04A5C" w:rsidRPr="007E45FC" w:rsidRDefault="00C04A5C" w:rsidP="007E45FC">
      <w:pPr>
        <w:spacing w:after="0" w:line="300" w:lineRule="auto"/>
        <w:jc w:val="both"/>
        <w:rPr>
          <w:rFonts w:ascii="Arial" w:hAnsi="Arial" w:cs="Arial"/>
          <w:sz w:val="20"/>
          <w:szCs w:val="20"/>
        </w:rPr>
      </w:pPr>
    </w:p>
    <w:p w14:paraId="55E560A6" w14:textId="4D215E5D"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3</w:t>
      </w:r>
    </w:p>
    <w:p w14:paraId="5BB9A575"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Odstąpienie od umowy</w:t>
      </w:r>
    </w:p>
    <w:p w14:paraId="7C0D5B95" w14:textId="77777777" w:rsidR="004A1C47" w:rsidRPr="00BF05AE" w:rsidRDefault="004A1C47" w:rsidP="00800A96">
      <w:pPr>
        <w:pStyle w:val="Akapitzlist"/>
        <w:spacing w:after="0" w:line="300" w:lineRule="auto"/>
        <w:ind w:left="360"/>
        <w:jc w:val="both"/>
        <w:rPr>
          <w:rFonts w:ascii="Arial" w:hAnsi="Arial" w:cs="Arial"/>
          <w:sz w:val="20"/>
          <w:szCs w:val="20"/>
        </w:rPr>
      </w:pPr>
      <w:r w:rsidRPr="00BF05AE">
        <w:rPr>
          <w:rFonts w:ascii="Arial" w:hAnsi="Arial" w:cs="Arial"/>
          <w:sz w:val="20"/>
          <w:szCs w:val="20"/>
        </w:rPr>
        <w:t>1. Zamawiający zastrzega sobie prawo do odstąpienia od umowy, jeżeli:</w:t>
      </w:r>
    </w:p>
    <w:p w14:paraId="53C10F25" w14:textId="4270A63B" w:rsidR="008661E9" w:rsidRDefault="008661E9" w:rsidP="004C7C14">
      <w:pPr>
        <w:pStyle w:val="Akapitzlist"/>
        <w:numPr>
          <w:ilvl w:val="0"/>
          <w:numId w:val="20"/>
        </w:numPr>
        <w:spacing w:after="0" w:line="300" w:lineRule="auto"/>
        <w:jc w:val="both"/>
        <w:rPr>
          <w:rFonts w:ascii="Arial" w:hAnsi="Arial" w:cs="Arial"/>
          <w:sz w:val="20"/>
          <w:szCs w:val="20"/>
        </w:rPr>
      </w:pPr>
      <w:r>
        <w:rPr>
          <w:rFonts w:ascii="Arial" w:hAnsi="Arial" w:cs="Arial"/>
          <w:sz w:val="20"/>
          <w:szCs w:val="20"/>
        </w:rPr>
        <w:t>w</w:t>
      </w:r>
      <w:r w:rsidRPr="008661E9">
        <w:rPr>
          <w:rFonts w:ascii="Arial" w:hAnsi="Arial" w:cs="Arial"/>
          <w:sz w:val="20"/>
          <w:szCs w:val="20"/>
        </w:rPr>
        <w:t xml:space="preserve">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r>
        <w:rPr>
          <w:rFonts w:ascii="Arial" w:hAnsi="Arial" w:cs="Arial"/>
          <w:sz w:val="20"/>
          <w:szCs w:val="20"/>
        </w:rPr>
        <w:t>,</w:t>
      </w:r>
    </w:p>
    <w:p w14:paraId="18A77D2F" w14:textId="3E76AF4C" w:rsidR="004A1C47" w:rsidRDefault="004A1C47" w:rsidP="004C7C14">
      <w:pPr>
        <w:pStyle w:val="Akapitzlist"/>
        <w:numPr>
          <w:ilvl w:val="0"/>
          <w:numId w:val="20"/>
        </w:numPr>
        <w:spacing w:after="0" w:line="300" w:lineRule="auto"/>
        <w:jc w:val="both"/>
        <w:rPr>
          <w:rFonts w:ascii="Arial" w:hAnsi="Arial" w:cs="Arial"/>
          <w:sz w:val="20"/>
          <w:szCs w:val="20"/>
        </w:rPr>
      </w:pPr>
      <w:r w:rsidRPr="00BF05AE">
        <w:rPr>
          <w:rFonts w:ascii="Arial" w:hAnsi="Arial" w:cs="Arial"/>
          <w:sz w:val="20"/>
          <w:szCs w:val="20"/>
        </w:rPr>
        <w:t>wykonawca realizuje roboty budowlane, stanowiące przedmiot zamówienia, w</w:t>
      </w:r>
      <w:r w:rsidR="00941F0A" w:rsidRPr="00BF05AE">
        <w:rPr>
          <w:rFonts w:ascii="Arial" w:hAnsi="Arial" w:cs="Arial"/>
          <w:sz w:val="20"/>
          <w:szCs w:val="20"/>
        </w:rPr>
        <w:t xml:space="preserve"> </w:t>
      </w:r>
      <w:r w:rsidRPr="00BF05AE">
        <w:rPr>
          <w:rFonts w:ascii="Arial" w:hAnsi="Arial" w:cs="Arial"/>
          <w:sz w:val="20"/>
          <w:szCs w:val="20"/>
        </w:rPr>
        <w:t>sposób niezgodny z dokumentacją projektową, wskazaniami Zamawiającego,</w:t>
      </w:r>
      <w:r w:rsidR="00941F0A" w:rsidRPr="00BF05AE">
        <w:rPr>
          <w:rFonts w:ascii="Arial" w:hAnsi="Arial" w:cs="Arial"/>
          <w:sz w:val="20"/>
          <w:szCs w:val="20"/>
        </w:rPr>
        <w:t xml:space="preserve"> </w:t>
      </w:r>
      <w:r w:rsidRPr="00BF05AE">
        <w:rPr>
          <w:rFonts w:ascii="Arial" w:hAnsi="Arial" w:cs="Arial"/>
          <w:sz w:val="20"/>
          <w:szCs w:val="20"/>
        </w:rPr>
        <w:t>wskazaniami inspektora nadzoru inwestorskiego lub postanowieniami</w:t>
      </w:r>
      <w:r w:rsidR="00941F0A" w:rsidRPr="00BF05AE">
        <w:rPr>
          <w:rFonts w:ascii="Arial" w:hAnsi="Arial" w:cs="Arial"/>
          <w:sz w:val="20"/>
          <w:szCs w:val="20"/>
        </w:rPr>
        <w:t xml:space="preserve"> </w:t>
      </w:r>
      <w:r w:rsidRPr="00BF05AE">
        <w:rPr>
          <w:rFonts w:ascii="Arial" w:hAnsi="Arial" w:cs="Arial"/>
          <w:sz w:val="20"/>
          <w:szCs w:val="20"/>
        </w:rPr>
        <w:t>umowy pomimo dwukrotnego wezwania wykonawcy do zaniechania naruszeń</w:t>
      </w:r>
      <w:r w:rsidR="00941F0A" w:rsidRPr="00BF05AE">
        <w:rPr>
          <w:rFonts w:ascii="Arial" w:hAnsi="Arial" w:cs="Arial"/>
          <w:sz w:val="20"/>
          <w:szCs w:val="20"/>
        </w:rPr>
        <w:t xml:space="preserve"> </w:t>
      </w:r>
      <w:r w:rsidRPr="00BF05AE">
        <w:rPr>
          <w:rFonts w:ascii="Arial" w:hAnsi="Arial" w:cs="Arial"/>
          <w:sz w:val="20"/>
          <w:szCs w:val="20"/>
        </w:rPr>
        <w:t>i bezskutecznego upływu terminu wskazanego w tych wezwaniach</w:t>
      </w:r>
      <w:r w:rsidR="000E4D9D">
        <w:rPr>
          <w:rFonts w:ascii="Arial" w:hAnsi="Arial" w:cs="Arial"/>
          <w:sz w:val="20"/>
          <w:szCs w:val="20"/>
        </w:rPr>
        <w:t>,</w:t>
      </w:r>
    </w:p>
    <w:p w14:paraId="4A412CAE" w14:textId="5B8CBE6C"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Wykonawca nie rozpoczął robót budowlanych bez uzasadnionej przyczyny</w:t>
      </w:r>
      <w:r w:rsidR="00941F0A" w:rsidRPr="000E4D9D">
        <w:rPr>
          <w:rFonts w:ascii="Arial" w:hAnsi="Arial" w:cs="Arial"/>
          <w:sz w:val="20"/>
          <w:szCs w:val="20"/>
        </w:rPr>
        <w:t xml:space="preserve"> </w:t>
      </w:r>
      <w:r w:rsidR="008661E9">
        <w:rPr>
          <w:rFonts w:ascii="Arial" w:hAnsi="Arial" w:cs="Arial"/>
          <w:sz w:val="20"/>
          <w:szCs w:val="20"/>
        </w:rPr>
        <w:t>w okresie 3</w:t>
      </w:r>
      <w:r w:rsidRPr="000E4D9D">
        <w:rPr>
          <w:rFonts w:ascii="Arial" w:hAnsi="Arial" w:cs="Arial"/>
          <w:sz w:val="20"/>
          <w:szCs w:val="20"/>
        </w:rPr>
        <w:t>0 dni od dnia przekazania mu placu budowy i nie podjął ich w terminie</w:t>
      </w:r>
      <w:r w:rsidR="00941F0A" w:rsidRPr="000E4D9D">
        <w:rPr>
          <w:rFonts w:ascii="Arial" w:hAnsi="Arial" w:cs="Arial"/>
          <w:sz w:val="20"/>
          <w:szCs w:val="20"/>
        </w:rPr>
        <w:t xml:space="preserve"> </w:t>
      </w:r>
      <w:r w:rsidRPr="000E4D9D">
        <w:rPr>
          <w:rFonts w:ascii="Arial" w:hAnsi="Arial" w:cs="Arial"/>
          <w:sz w:val="20"/>
          <w:szCs w:val="20"/>
        </w:rPr>
        <w:t>wyznaczonym przez zamawiającego,</w:t>
      </w:r>
    </w:p>
    <w:p w14:paraId="415BE2AE" w14:textId="6F14903D"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zwłoka w wykonaniu przedmiotu zamówienia przekroczy 30 dni,</w:t>
      </w:r>
    </w:p>
    <w:p w14:paraId="065EF861" w14:textId="2AF63366" w:rsidR="004A1C47" w:rsidRDefault="004A1C47"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 xml:space="preserve">wykonawca bez zgody zamawiającego przerwał realizację robót i </w:t>
      </w:r>
      <w:r w:rsidR="00941F0A" w:rsidRPr="000E4D9D">
        <w:rPr>
          <w:rFonts w:ascii="Arial" w:hAnsi="Arial" w:cs="Arial"/>
          <w:sz w:val="20"/>
          <w:szCs w:val="20"/>
        </w:rPr>
        <w:t xml:space="preserve"> </w:t>
      </w:r>
      <w:r w:rsidRPr="000E4D9D">
        <w:rPr>
          <w:rFonts w:ascii="Arial" w:hAnsi="Arial" w:cs="Arial"/>
          <w:sz w:val="20"/>
          <w:szCs w:val="20"/>
        </w:rPr>
        <w:t>trwa dłużej niż 10 dni,</w:t>
      </w:r>
    </w:p>
    <w:p w14:paraId="54AD13F6" w14:textId="1C3647FA" w:rsidR="00941F0A" w:rsidRDefault="00941F0A" w:rsidP="004C7C14">
      <w:pPr>
        <w:pStyle w:val="Akapitzlist"/>
        <w:numPr>
          <w:ilvl w:val="0"/>
          <w:numId w:val="20"/>
        </w:numPr>
        <w:spacing w:after="0" w:line="300" w:lineRule="auto"/>
        <w:jc w:val="both"/>
        <w:rPr>
          <w:rFonts w:ascii="Arial" w:hAnsi="Arial" w:cs="Arial"/>
          <w:sz w:val="20"/>
          <w:szCs w:val="20"/>
        </w:rPr>
      </w:pPr>
      <w:r w:rsidRPr="000E4D9D">
        <w:rPr>
          <w:rFonts w:ascii="Arial" w:hAnsi="Arial" w:cs="Arial"/>
          <w:sz w:val="20"/>
          <w:szCs w:val="20"/>
        </w:rPr>
        <w:t>wystąpiła konieczność co najmniej trzykrotnego dokonania przez Zamawiającego</w:t>
      </w:r>
      <w:r w:rsidR="000E4D9D">
        <w:rPr>
          <w:rFonts w:ascii="Arial" w:hAnsi="Arial" w:cs="Arial"/>
          <w:sz w:val="20"/>
          <w:szCs w:val="20"/>
        </w:rPr>
        <w:t xml:space="preserve"> </w:t>
      </w:r>
      <w:r w:rsidRPr="000E4D9D">
        <w:rPr>
          <w:rFonts w:ascii="Arial" w:hAnsi="Arial" w:cs="Arial"/>
          <w:sz w:val="20"/>
          <w:szCs w:val="20"/>
        </w:rPr>
        <w:t>bezpośredniej zapłaty podwykonawcy lub dalszemu podwykonawcy,</w:t>
      </w:r>
    </w:p>
    <w:p w14:paraId="0EE3A6D4" w14:textId="093AB013" w:rsidR="00941F0A" w:rsidRDefault="000E4D9D" w:rsidP="004C7C14">
      <w:pPr>
        <w:pStyle w:val="Akapitzlist"/>
        <w:numPr>
          <w:ilvl w:val="0"/>
          <w:numId w:val="20"/>
        </w:numPr>
        <w:spacing w:after="0" w:line="300" w:lineRule="auto"/>
        <w:jc w:val="both"/>
        <w:rPr>
          <w:rFonts w:ascii="Arial" w:hAnsi="Arial" w:cs="Arial"/>
          <w:sz w:val="20"/>
          <w:szCs w:val="20"/>
        </w:rPr>
      </w:pPr>
      <w:r>
        <w:rPr>
          <w:rFonts w:ascii="Arial" w:hAnsi="Arial" w:cs="Arial"/>
          <w:sz w:val="20"/>
          <w:szCs w:val="20"/>
        </w:rPr>
        <w:t>wystąpi okoliczność</w:t>
      </w:r>
      <w:r w:rsidR="00941F0A" w:rsidRPr="000E4D9D">
        <w:rPr>
          <w:rFonts w:ascii="Arial" w:hAnsi="Arial" w:cs="Arial"/>
          <w:sz w:val="20"/>
          <w:szCs w:val="20"/>
        </w:rPr>
        <w:t>, o których mowa w art. 635 kodeksu cywilnego,</w:t>
      </w:r>
    </w:p>
    <w:p w14:paraId="74475B07" w14:textId="420365D1"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2. W przypadkach określonych w ust. 1, odstąpienie od umowy może nastąpić w terminie 30 dni od powzięcia wiadomości o zaistnieniu okoliczności, o których mowa w ust. 1.</w:t>
      </w:r>
    </w:p>
    <w:p w14:paraId="4F4523F1" w14:textId="3A31F89C"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3. Odstąpienie od umowy powinno nastąpić w formie pisemnej lub formie elektronicznej pod rygorem nieważności takiego odstąpienia i powinno zawierać uzasadnienie.</w:t>
      </w:r>
    </w:p>
    <w:p w14:paraId="340DA836" w14:textId="0F5DC136" w:rsidR="00A42773" w:rsidRPr="00BF05AE" w:rsidRDefault="00A42773"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4. W wypadku odstąpienia od umowy, Wykonawcę oraz Zamawiającego obciążają następujące obowiązki szczegółowe:</w:t>
      </w:r>
    </w:p>
    <w:p w14:paraId="1DC8EE46" w14:textId="06A50C29"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w terminie wspólnie uzgodnionym przez strony, ale nie dłuższym niż 14 dni od daty odstąpienia od umowy, Wykonawca, przy udziale Zamawiającego, sporządzi szczegółowy protokół inwentaryzacji robót w toku, według stanu na dzień odstąpienia.</w:t>
      </w:r>
    </w:p>
    <w:p w14:paraId="59BFCF78" w14:textId="343509A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Wykonawca niezwłocznie, a najpóźniej w terminie 3 dni od dnia odstąpienia od umowy, zabezpieczy przerwane roboty w uzgodnieniu z inspektorem nadzoru na koszt tej strony, z której winy nastąpiło odstąpienie od umowy.</w:t>
      </w:r>
    </w:p>
    <w:p w14:paraId="75318A16" w14:textId="06E71A33"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Wykonawca w terminie 7 dni od dnia odstąpienia od umowy sporządzi wykaz materiałów według stanu na dzień odstąpienia od umowy, które nie mogą być wykorzystane przez Wykonawcę do realizacji innych robót nieobjętych umową,</w:t>
      </w:r>
    </w:p>
    <w:p w14:paraId="64BF4BFC" w14:textId="683D01FA"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4) Wykonawca niezwłocznie, a najpóźniej w terminie 7 dni roboczych od daty odstąpienia od umowy, zgłosi do odbioru roboty przerwane i roboty zabezpieczające.</w:t>
      </w:r>
    </w:p>
    <w:p w14:paraId="1F6735AB" w14:textId="7F7E5086"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5) Wykonawca niezwłocznie, a najpóźniej w terminie 30 dni od daty odstąpienia od umowy, usunie z placu budowy urządzenia zaplecza przez niego dostarczone lub wzniesione.</w:t>
      </w:r>
    </w:p>
    <w:p w14:paraId="0B1B3F14" w14:textId="31E1952E" w:rsidR="00941F0A"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6) Wykonawca natychmiast wstrzyma wykonywanie robót, poza mającymi na celu ochronę życia i własności, i zabezpieczy przerwane roboty oraz zabezpieczy teren budowy i opuści go najpóźniej w terminie wskazanym przez Zamawiającego.</w:t>
      </w:r>
    </w:p>
    <w:p w14:paraId="11146598" w14:textId="36F19BE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7) 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4D67EB" w14:textId="619DE08F"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5. 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24DCDA" w14:textId="58558B2C"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6. W przypadku braku współdziałania ze strony wykonawcy i niewykonywania przez niego obowiązków wynikających z ust. 4 czynności te przeprowadzi lub zorganizuje zamawiający i obciąży ich kosztami wykonawcę.</w:t>
      </w:r>
    </w:p>
    <w:p w14:paraId="01B38624" w14:textId="415A1E48"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 1</w:t>
      </w:r>
      <w:r w:rsidR="002524D3">
        <w:rPr>
          <w:rFonts w:ascii="Arial" w:hAnsi="Arial" w:cs="Arial"/>
          <w:b/>
          <w:bCs/>
          <w:sz w:val="20"/>
          <w:szCs w:val="20"/>
        </w:rPr>
        <w:t>4</w:t>
      </w:r>
    </w:p>
    <w:p w14:paraId="5F2DC341" w14:textId="77777777"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Zabezpieczenie należytego wykonania umowy</w:t>
      </w:r>
    </w:p>
    <w:p w14:paraId="368FBBC0" w14:textId="705397F3" w:rsidR="00A42773"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 Wykonawca przed zawarciem umowy wniósł zabezpieczenie należytego wykonania umowy</w:t>
      </w:r>
      <w:r w:rsidR="00580561">
        <w:rPr>
          <w:rFonts w:ascii="Arial" w:hAnsi="Arial" w:cs="Arial"/>
          <w:sz w:val="20"/>
          <w:szCs w:val="20"/>
        </w:rPr>
        <w:t xml:space="preserve"> w formie ……………….. w wysokości 3</w:t>
      </w:r>
      <w:r w:rsidRPr="00BF05AE">
        <w:rPr>
          <w:rFonts w:ascii="Arial" w:hAnsi="Arial" w:cs="Arial"/>
          <w:sz w:val="20"/>
          <w:szCs w:val="20"/>
        </w:rPr>
        <w:t xml:space="preserve"> % ceny brutto przedstawionej w ofercie, co stanowi kwotę: ………………… złotych (słownie: ……………………..).</w:t>
      </w:r>
    </w:p>
    <w:p w14:paraId="0C18DDED" w14:textId="2AC55FA1" w:rsidR="005852CD"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Zabezpieczenie należytego wykonania umowy ma na celu zabezpieczenie</w:t>
      </w:r>
      <w:r w:rsidR="005852CD" w:rsidRPr="00BF05AE">
        <w:rPr>
          <w:rFonts w:ascii="Arial" w:hAnsi="Arial" w:cs="Arial"/>
          <w:sz w:val="20"/>
          <w:szCs w:val="20"/>
        </w:rPr>
        <w:t xml:space="preserve"> </w:t>
      </w:r>
      <w:r w:rsidRPr="00BF05AE">
        <w:rPr>
          <w:rFonts w:ascii="Arial" w:hAnsi="Arial" w:cs="Arial"/>
          <w:sz w:val="20"/>
          <w:szCs w:val="20"/>
        </w:rPr>
        <w:t>i ewentualne zaspokojenie roszczeń Zamawiającego z tytułu niewykonania lub nie</w:t>
      </w:r>
      <w:r w:rsidR="005852CD" w:rsidRPr="00BF05AE">
        <w:rPr>
          <w:rFonts w:ascii="Arial" w:hAnsi="Arial" w:cs="Arial"/>
          <w:sz w:val="20"/>
          <w:szCs w:val="20"/>
        </w:rPr>
        <w:t>należytego wykonania umowy przez Wykonawcę oraz roszczeń z tytułu rękojmi za wady fizyczne lub gwarancji powstałych w okresie udzielonej gwarancji od dnia odbioru końcowego.</w:t>
      </w:r>
    </w:p>
    <w:p w14:paraId="3106732A"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3. Beneficjentem zabezpieczenia należytego wykonania umowy jest Zamawiający.</w:t>
      </w:r>
    </w:p>
    <w:p w14:paraId="5F7CD039"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4. Koszty zabezpieczenia należytego wykonania umowy ponosi Wykonawca.</w:t>
      </w:r>
    </w:p>
    <w:p w14:paraId="45C7D4A9" w14:textId="634F28F8"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jest zobowiązany zapewnić, aby zabezpieczenie należytego wykonania umowy zachowało moc wiążącą w okresie wykonywania umowy oraz w okresie rękojmi za wady fizyczne i gwarancji.</w:t>
      </w:r>
    </w:p>
    <w:p w14:paraId="39B02D3B" w14:textId="77883171"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6. Kwota w wysokości ………………… złotych (słownie: ……………………..), stanowiąca 70% zabezpieczenia należytego wykonania umowy, zostanie zwrócona w terminie 30 dni od dnia podpisania protokołu odbioru końcowego robót.</w:t>
      </w:r>
    </w:p>
    <w:p w14:paraId="64C8F3F8" w14:textId="47DFECFD" w:rsidR="00A42773"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7. Kwota pozostawiona na zabezpieczenie roszczeń z tytułu rękojmi za wady fizyczne lub gwarancji wynosząca 30% wartości zabezpieczenia należytego wykonania umowy, wynosząca ………………… złotych (słownie: ……………………..), zostanie zwrócona nie później niż w 15 dniu po upływie </w:t>
      </w:r>
      <w:r w:rsidR="00C04159">
        <w:rPr>
          <w:rFonts w:ascii="Arial" w:hAnsi="Arial" w:cs="Arial"/>
          <w:sz w:val="20"/>
          <w:szCs w:val="20"/>
        </w:rPr>
        <w:t>………….. miesięcy od dnia odbioru, tj. po upływie okresu gwarancji i rękojmi.</w:t>
      </w:r>
    </w:p>
    <w:p w14:paraId="41D03558" w14:textId="31BEF9EE"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8. 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w:t>
      </w:r>
    </w:p>
    <w:p w14:paraId="3029396E" w14:textId="36ECF1A9"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9.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0EBD697" w14:textId="77FCE496"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10.W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D8AC37" w14:textId="61109C83"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11. Jeżeli nie zajdą przesłanki zatrzymania zabezpieczenia podlega ono zwrotowi Wykonawcy odpowiednio w całości lub w części po upływie terminów, o których mowa w ust. 6 i 7.</w:t>
      </w:r>
    </w:p>
    <w:p w14:paraId="0FFB6905" w14:textId="77777777" w:rsidR="005852CD" w:rsidRPr="00800A96"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12. Zabezpieczenie należytego wykonania umowy wniesione w pieniądzu zostanie zwrócone wraz z odsetkami wynikającymi z umowy rachunku bankowego Zamawiającego, na którym</w:t>
      </w:r>
      <w:r w:rsidRPr="00800A96">
        <w:rPr>
          <w:rFonts w:ascii="Arial" w:hAnsi="Arial" w:cs="Arial"/>
          <w:sz w:val="20"/>
          <w:szCs w:val="20"/>
        </w:rPr>
        <w:t xml:space="preserve"> było ono przechowywane, pomniejszone o koszty prowadzenia rachunku oraz prowizji bankowej za przelew pieniędzy na rachunek Wykonawcy.</w:t>
      </w:r>
    </w:p>
    <w:p w14:paraId="3E39FB24" w14:textId="589FBDB2" w:rsidR="005852CD" w:rsidRPr="00800A96" w:rsidRDefault="005852CD"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060CBB9" w14:textId="2C592A8A"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 1</w:t>
      </w:r>
      <w:r w:rsidR="002524D3">
        <w:rPr>
          <w:rFonts w:ascii="Arial" w:hAnsi="Arial" w:cs="Arial"/>
          <w:b/>
          <w:bCs/>
          <w:sz w:val="20"/>
          <w:szCs w:val="20"/>
        </w:rPr>
        <w:t>5</w:t>
      </w:r>
    </w:p>
    <w:p w14:paraId="7C747243" w14:textId="7777777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572002E0" w14:textId="021B3EEB" w:rsidR="00B00808" w:rsidRPr="00B00808" w:rsidRDefault="00B00808" w:rsidP="004C7C14">
      <w:pPr>
        <w:pStyle w:val="Akapitzlist"/>
        <w:numPr>
          <w:ilvl w:val="2"/>
          <w:numId w:val="21"/>
        </w:numPr>
        <w:spacing w:after="0" w:line="300" w:lineRule="auto"/>
        <w:ind w:left="284" w:hanging="284"/>
        <w:jc w:val="both"/>
        <w:rPr>
          <w:rFonts w:ascii="Arial" w:hAnsi="Arial" w:cs="Arial"/>
          <w:sz w:val="20"/>
          <w:szCs w:val="20"/>
        </w:rPr>
      </w:pPr>
      <w:r w:rsidRPr="00B00808">
        <w:rPr>
          <w:rFonts w:ascii="Arial" w:hAnsi="Arial" w:cs="Arial"/>
          <w:sz w:val="20"/>
          <w:szCs w:val="20"/>
        </w:rPr>
        <w:t xml:space="preserve">Dokonanie zmian w umowie jest możliwe w przypadkach opisanych w art. 455 ustawy, obowiązujących przepisach szczególnych zawartych w innych ustawach lub wystąpienia co najmniej jednej z okoliczności wymienionych poniżej, z uwzględnieniem warunków ich wprowadzania, w odniesieniu do: </w:t>
      </w:r>
    </w:p>
    <w:p w14:paraId="11F7DF2A" w14:textId="2EBD5431" w:rsidR="00DE15C6" w:rsidRPr="00B00808" w:rsidRDefault="00B00808" w:rsidP="003C1FDF">
      <w:pPr>
        <w:pStyle w:val="Akapitzlist"/>
        <w:numPr>
          <w:ilvl w:val="1"/>
          <w:numId w:val="14"/>
        </w:numPr>
        <w:spacing w:after="0" w:line="288" w:lineRule="auto"/>
        <w:ind w:left="426" w:right="3" w:hanging="142"/>
        <w:jc w:val="both"/>
        <w:rPr>
          <w:rFonts w:ascii="Arial" w:hAnsi="Arial" w:cs="Arial"/>
          <w:b/>
          <w:sz w:val="20"/>
        </w:rPr>
      </w:pPr>
      <w:r w:rsidRPr="00B00808">
        <w:rPr>
          <w:rFonts w:ascii="Arial" w:hAnsi="Arial" w:cs="Arial"/>
          <w:b/>
          <w:sz w:val="20"/>
        </w:rPr>
        <w:t xml:space="preserve">terminu realizacji umowy w przypadku: </w:t>
      </w:r>
    </w:p>
    <w:p w14:paraId="30E9A1E1"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 xml:space="preserve">wystąpienia okoliczności siły wyższej – jako siłę wyższą należy rozumieć zdarzenia niezależne od żadnej ze stron, zewnętrzne, niemożliwe do zapobieżenia, które nastąpiło po dniu wejścia w życie umowy, bądź jest konsekwencją ich wprowadzenia, w szczególności: wojny, akty terroryzmu, klęski żywiołowe, strajki oraz akty władzy i administracji publicznej </w:t>
      </w:r>
      <w:r w:rsidRPr="00E727B1">
        <w:rPr>
          <w:rFonts w:ascii="Arial" w:eastAsia="MS Mincho" w:hAnsi="Arial" w:cs="Arial"/>
          <w:kern w:val="3"/>
          <w:sz w:val="20"/>
        </w:rPr>
        <w:t xml:space="preserve">sytuacje wyjątkowe, stany epidemiczne, stany nadzwyczajne </w:t>
      </w:r>
      <w:r w:rsidRPr="00E727B1">
        <w:rPr>
          <w:rFonts w:ascii="Arial" w:eastAsia="Times New Roman" w:hAnsi="Arial" w:cs="Arial"/>
          <w:sz w:val="20"/>
          <w:lang w:eastAsia="pl-PL"/>
        </w:rPr>
        <w:t xml:space="preserve">- </w:t>
      </w:r>
      <w:r w:rsidRPr="00E727B1">
        <w:rPr>
          <w:rFonts w:ascii="Arial" w:eastAsia="Times New Roman" w:hAnsi="Arial" w:cs="Arial"/>
          <w:bCs/>
          <w:kern w:val="1"/>
          <w:sz w:val="20"/>
          <w:lang w:eastAsia="ar-SA"/>
        </w:rPr>
        <w:t>przy czym przedłużenie terminu realizacji zamówienia nastąpi o liczbę dni, odpowiadającą okresowi występowania okoliczności siły wyższej,</w:t>
      </w:r>
    </w:p>
    <w:p w14:paraId="62E96316"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E727B1">
        <w:rPr>
          <w:rFonts w:ascii="Arial" w:eastAsia="Times New Roman" w:hAnsi="Arial" w:cs="Arial"/>
          <w:bCs/>
          <w:kern w:val="1"/>
          <w:sz w:val="20"/>
          <w:lang w:eastAsia="ar-SA"/>
        </w:rPr>
        <w:t>przy czym przedłużenie terminu realizacji zamówienia nastąpi o liczbę dni, odpowiadającą okresowi, na jaki Wykonawcy zakazano prowadzenia robót lub wstrzymano prowadzenie robót,</w:t>
      </w:r>
    </w:p>
    <w:p w14:paraId="2E8B3FAD" w14:textId="7AD837F1"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wystąpienia kolizji z sieciami lub urządzeniami</w:t>
      </w:r>
      <w:r w:rsidR="00B515DD">
        <w:rPr>
          <w:rFonts w:ascii="Arial" w:eastAsia="Times New Roman" w:hAnsi="Arial" w:cs="Arial"/>
          <w:sz w:val="20"/>
          <w:lang w:eastAsia="pl-PL"/>
        </w:rPr>
        <w:t>,</w:t>
      </w:r>
      <w:r w:rsidRPr="00E727B1">
        <w:rPr>
          <w:rFonts w:ascii="Arial" w:eastAsia="Times New Roman" w:hAnsi="Arial" w:cs="Arial"/>
          <w:sz w:val="20"/>
          <w:lang w:eastAsia="pl-PL"/>
        </w:rPr>
        <w:t xml:space="preserve"> gdzie celem rozwiązania niezbędne jest opracowanie projektu zamiennego, jeśli spowoduje to wstrzymanie robót na okres dłuższy niż 5 dni kalendarzowych - przy czym przesunięcie terminu robót nastąpi o tyle dni, przez ile trwało ich wstrzymanie,</w:t>
      </w:r>
    </w:p>
    <w:p w14:paraId="2F168CEA"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0F28C846"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ar-SA"/>
        </w:rPr>
        <w:t xml:space="preserve">zaistnienia konieczności usunięcia błędów lub wprowadzenie zmian w Dokumentacji </w:t>
      </w:r>
      <w:r w:rsidRPr="00E727B1">
        <w:rPr>
          <w:rFonts w:ascii="Arial" w:eastAsia="Times New Roman" w:hAnsi="Arial" w:cs="Arial"/>
          <w:sz w:val="20"/>
          <w:lang w:eastAsia="pl-PL"/>
        </w:rPr>
        <w:t>przy czym przesunięcie terminu robót nastąpi o tyle dni, przez ile trwać będzie opracowanie nowych rozwiązań projektowych</w:t>
      </w:r>
      <w:r w:rsidRPr="00E727B1">
        <w:rPr>
          <w:rFonts w:ascii="Arial" w:eastAsia="Times New Roman" w:hAnsi="Arial" w:cs="Arial"/>
          <w:sz w:val="20"/>
          <w:lang w:eastAsia="ar-SA"/>
        </w:rPr>
        <w:t>,</w:t>
      </w:r>
    </w:p>
    <w:p w14:paraId="2A97E20C"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konieczności wykonania robót zamiennych - do których wykonania wystarczy zgoda Zamawiającego oraz projektanta - rozumianych jako wykonanie przez Wykonawcę Zadania w sposób odmienny od sposobu określonego w Dokumentacji.</w:t>
      </w:r>
    </w:p>
    <w:p w14:paraId="1FC7BE2D" w14:textId="77777777" w:rsidR="00E727B1" w:rsidRPr="00E727B1" w:rsidRDefault="00E727B1" w:rsidP="00E727B1">
      <w:pPr>
        <w:pStyle w:val="Akapitzlist"/>
        <w:tabs>
          <w:tab w:val="left" w:pos="142"/>
          <w:tab w:val="left" w:pos="709"/>
        </w:tabs>
        <w:spacing w:after="0" w:line="300" w:lineRule="auto"/>
        <w:rPr>
          <w:rFonts w:ascii="Arial" w:eastAsia="Arial" w:hAnsi="Arial" w:cs="Arial"/>
          <w:sz w:val="20"/>
          <w:lang w:eastAsia="ar-SA"/>
        </w:rPr>
      </w:pPr>
      <w:r w:rsidRPr="00E727B1">
        <w:rPr>
          <w:rFonts w:ascii="Arial" w:hAnsi="Arial" w:cs="Arial"/>
          <w:sz w:val="20"/>
          <w:lang w:eastAsia="pl-PL"/>
        </w:rPr>
        <w:t xml:space="preserve">Konieczność wykonania robót zamiennych zachodzi w sytuacji, gdy: </w:t>
      </w:r>
    </w:p>
    <w:p w14:paraId="4CD799B1"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materiały przewidziane w Dokumentacji lub ich równoważniki nie mogą być użyte przy realizacji z powodu zaprzestania produkcji lub zastąpienia innymi;</w:t>
      </w:r>
    </w:p>
    <w:p w14:paraId="062FF0DF"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wykonywania zamówienia nastąpiła zmiana przepisów prawa budowlanego;</w:t>
      </w:r>
    </w:p>
    <w:p w14:paraId="78385F1E"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czasie realizacji budowy zmienią się warunki techniczne wykonania (np. Polska Norma);</w:t>
      </w:r>
    </w:p>
    <w:p w14:paraId="25A60660" w14:textId="77777777" w:rsidR="00E727B1" w:rsidRPr="00E727B1" w:rsidRDefault="00E727B1" w:rsidP="004C7C14">
      <w:pPr>
        <w:pStyle w:val="Akapitzlist"/>
        <w:numPr>
          <w:ilvl w:val="0"/>
          <w:numId w:val="30"/>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realizacji zamówienia zastosowano lepsze materiały bądź inną technologię.</w:t>
      </w:r>
    </w:p>
    <w:p w14:paraId="6D4F49BE"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kern w:val="1"/>
          <w:sz w:val="20"/>
          <w:lang w:eastAsia="ar-SA"/>
        </w:rPr>
        <w:t>zmiany powszechnie obowiązujących przepisów prawa w zakresie mającym bezpośredni wpływ na realizację Przedmiotu zamówienia lub świadczenia stron Umowy,</w:t>
      </w:r>
    </w:p>
    <w:p w14:paraId="15CCF90F" w14:textId="77777777" w:rsidR="00E727B1" w:rsidRPr="00E727B1" w:rsidRDefault="00E727B1" w:rsidP="004C7C14">
      <w:pPr>
        <w:pStyle w:val="Akapitzlist"/>
        <w:numPr>
          <w:ilvl w:val="0"/>
          <w:numId w:val="29"/>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w przypadku wystąpienia konieczności wprowadzenia w Dokumentacji zmian, powodujących wstrzymanie lub przerwanie robót, stanowiących Przedmiot zamówienia, przy czym przedłużenie terminu realizacji zamówienia nastąpi o liczbę dni niezbędną do wprowadzenia zmian w Dokumentacji oraz do przeprowadzenia uzgodnień (ustaleń) z właściwymi organami, uzyskania opinii właściwych organów oraz wydania decyzji przez właściwe organy – jeśli zajdzie taka konieczność oraz o czas niezbędny na wykonanie robót wynikających ze zmian Dokumentacji - jeśli zajdzie taka konieczność, przy czym czas na wykonanie zostanie zweryfikowany i zaakceptowany przez Zamawiającego,</w:t>
      </w:r>
    </w:p>
    <w:p w14:paraId="0FCC6FCC" w14:textId="77777777" w:rsidR="00E727B1" w:rsidRPr="00E727B1" w:rsidRDefault="00E727B1" w:rsidP="00E727B1">
      <w:pPr>
        <w:spacing w:after="0" w:line="300" w:lineRule="auto"/>
        <w:jc w:val="both"/>
        <w:rPr>
          <w:rFonts w:ascii="Arial" w:hAnsi="Arial" w:cs="Arial"/>
          <w:sz w:val="20"/>
          <w:szCs w:val="20"/>
        </w:rPr>
      </w:pPr>
    </w:p>
    <w:p w14:paraId="5B3673AC" w14:textId="13C76F1D" w:rsidR="004A43F6" w:rsidRPr="00693380" w:rsidRDefault="004A43F6" w:rsidP="003C1FDF">
      <w:pPr>
        <w:pStyle w:val="Akapitzlist"/>
        <w:numPr>
          <w:ilvl w:val="1"/>
          <w:numId w:val="14"/>
        </w:numPr>
        <w:spacing w:after="0" w:line="288" w:lineRule="auto"/>
        <w:ind w:left="426" w:right="3" w:hanging="142"/>
        <w:jc w:val="both"/>
        <w:rPr>
          <w:rFonts w:ascii="Arial" w:hAnsi="Arial" w:cs="Arial"/>
          <w:b/>
          <w:sz w:val="20"/>
        </w:rPr>
      </w:pPr>
      <w:r w:rsidRPr="00693380">
        <w:rPr>
          <w:rFonts w:ascii="Arial" w:hAnsi="Arial" w:cs="Arial"/>
          <w:b/>
          <w:sz w:val="20"/>
        </w:rPr>
        <w:t>zmiany wysokości wynagrodzenia w przypadku:</w:t>
      </w:r>
    </w:p>
    <w:p w14:paraId="53006885" w14:textId="05CE6F71"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przepisów podatkowych w zakresie zmiany stawki podatku VAT oraz podatku akcyzowego. W przypadku wprowadzenia zmiany stawki podatku VAT oraz podatku akcyzowego, zmianie ulegnie wysokość wynagrodzenia netto wchodzącego w skład łącznego wynagrodzenia brutto, stawka podatku VAT oraz wartość podatku VAT. Zmiana wynagrodzenia wynikać będzie ze stawki podatku obowiązującej w chwili powstania obowiązku podatkowego;</w:t>
      </w:r>
    </w:p>
    <w:p w14:paraId="51B6AAC1" w14:textId="77777777"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wysokości minimalnego wynagrodzenia za pracę, z tym zastrzeżeniem, że wynagrodzenie wykonawcy ulegnie zmianie o wartość wzrostu całkowitego kosztu wykonawcy wynikającą ze zwiększenia wynagrodzeń osób bezpośrednio wykonujących przedmiot umowy do wysokości obowiązującego minimalnego wynagrodzenia, z uwzględnieniem wszystkich obciążeń publicznoprawnych od kwoty wzrostu minimalnego wynagrodzenia;</w:t>
      </w:r>
    </w:p>
    <w:p w14:paraId="67C1924A" w14:textId="77777777" w:rsidR="004A43F6" w:rsidRPr="00705351"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 xml:space="preserve">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t>
      </w:r>
      <w:r w:rsidRPr="00705351">
        <w:rPr>
          <w:rFonts w:ascii="Arial" w:hAnsi="Arial" w:cs="Arial"/>
          <w:sz w:val="20"/>
        </w:rPr>
        <w:t>wykonujących przedmiot umowy;</w:t>
      </w:r>
    </w:p>
    <w:p w14:paraId="22D70C09" w14:textId="624B4DEE" w:rsidR="00FA140E" w:rsidRPr="002C2C0D" w:rsidRDefault="004A43F6" w:rsidP="002C2C0D">
      <w:pPr>
        <w:pStyle w:val="Akapitzlist"/>
        <w:numPr>
          <w:ilvl w:val="1"/>
          <w:numId w:val="15"/>
        </w:numPr>
        <w:spacing w:after="0" w:line="288" w:lineRule="auto"/>
        <w:ind w:left="993" w:right="13" w:hanging="426"/>
        <w:jc w:val="both"/>
        <w:rPr>
          <w:rFonts w:ascii="Arial" w:hAnsi="Arial" w:cs="Arial"/>
          <w:sz w:val="20"/>
        </w:rPr>
      </w:pPr>
      <w:r w:rsidRPr="00705351">
        <w:rPr>
          <w:rFonts w:ascii="Arial" w:hAnsi="Arial" w:cs="Arial"/>
          <w:sz w:val="20"/>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przedmiot umowy; </w:t>
      </w:r>
    </w:p>
    <w:p w14:paraId="6815B09A" w14:textId="77777777"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możliwość wprowadzenia lub/i zastosowania innej/lepszej technologii wykonania robót bądź/lub możliwość wykonania robót zamiennych w uzasadnionych przypadkach, np. zmiana materiałowa, ulepszenie wykonania.</w:t>
      </w:r>
    </w:p>
    <w:p w14:paraId="23250593" w14:textId="4BC9B796"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 xml:space="preserve">możliwość zmiany osoby, o której mowa </w:t>
      </w:r>
      <w:r w:rsidRPr="000A2ABD">
        <w:rPr>
          <w:rFonts w:ascii="Arial" w:hAnsi="Arial" w:cs="Arial"/>
          <w:sz w:val="20"/>
        </w:rPr>
        <w:t xml:space="preserve">w § </w:t>
      </w:r>
      <w:r w:rsidR="000A2ABD" w:rsidRPr="000A2ABD">
        <w:rPr>
          <w:rFonts w:ascii="Arial" w:hAnsi="Arial" w:cs="Arial"/>
          <w:sz w:val="20"/>
        </w:rPr>
        <w:t>8</w:t>
      </w:r>
      <w:r w:rsidRPr="000A2ABD">
        <w:rPr>
          <w:rFonts w:ascii="Arial" w:hAnsi="Arial" w:cs="Arial"/>
          <w:sz w:val="20"/>
        </w:rPr>
        <w:t xml:space="preserve"> ust. </w:t>
      </w:r>
      <w:r w:rsidR="000A2ABD" w:rsidRPr="000A2ABD">
        <w:rPr>
          <w:rFonts w:ascii="Arial" w:hAnsi="Arial" w:cs="Arial"/>
          <w:sz w:val="20"/>
        </w:rPr>
        <w:t>5</w:t>
      </w:r>
      <w:r w:rsidRPr="003C1FDF">
        <w:rPr>
          <w:rFonts w:ascii="Arial" w:hAnsi="Arial" w:cs="Arial"/>
          <w:sz w:val="20"/>
        </w:rPr>
        <w:t xml:space="preserve"> Umowy gdy: kwalifikacje wskazanej nowej osoby będą takie same lub wyższe, po złożeniu przez Wykonawcę dokumentów potwierdzających posiadanie stosownych kwalifikacji i akceptacji Zamawiającego.</w:t>
      </w:r>
    </w:p>
    <w:p w14:paraId="3E193511" w14:textId="62E5A181"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zmiany sposobu rozliczenia finansowego z wykonawcą (w szczególności: terminów płatności).</w:t>
      </w:r>
    </w:p>
    <w:p w14:paraId="22B558AA" w14:textId="77777777" w:rsidR="00705351" w:rsidRPr="00802393" w:rsidRDefault="00705351"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uzasadnionych przypadkach, w ramach przedmiotowego zamówienia, dopuszcza się, za zgodą Zamawiającego, możliwość wykonania </w:t>
      </w:r>
      <w:r>
        <w:rPr>
          <w:rFonts w:ascii="Arial" w:hAnsi="Arial" w:cs="Arial"/>
          <w:sz w:val="20"/>
          <w:szCs w:val="20"/>
        </w:rPr>
        <w:t>robót budowlanych</w:t>
      </w:r>
      <w:r w:rsidRPr="00802393">
        <w:rPr>
          <w:rFonts w:ascii="Arial" w:hAnsi="Arial" w:cs="Arial"/>
          <w:sz w:val="20"/>
          <w:szCs w:val="20"/>
        </w:rPr>
        <w:t xml:space="preserve"> w inny sposób niż określono to w opisie przedmiotu zamówienia.  Przedmiotowe zmiany muszą być korzystne dla Zamaw</w:t>
      </w:r>
      <w:r>
        <w:rPr>
          <w:rFonts w:ascii="Arial" w:hAnsi="Arial" w:cs="Arial"/>
          <w:sz w:val="20"/>
          <w:szCs w:val="20"/>
        </w:rPr>
        <w:t xml:space="preserve">iającego (zamiany na materiały </w:t>
      </w:r>
      <w:r w:rsidRPr="00802393">
        <w:rPr>
          <w:rFonts w:ascii="Arial" w:hAnsi="Arial" w:cs="Arial"/>
          <w:sz w:val="20"/>
          <w:szCs w:val="20"/>
        </w:rPr>
        <w:t xml:space="preserve">posiadające co najmniej takie parametry techniczne, jakościowe i cechy użytkowe, jak te, które stanowiły podstawę wyboru oferty) i nie mogą prowadzić do zwiększenia wynagrodzenia Wykonawcy. Zmiana sposobu wykonania prac, o której mowa powyżej może być dokonana jedynie za zgodą Zamawiającego i może nastąpić w szczególności na skutek zmian technologicznych spowodowanych na przykład następującymi okolicznościami: </w:t>
      </w:r>
    </w:p>
    <w:p w14:paraId="221740F6"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niedostępność na rynku materiałów lub urządzeń wskazanych w opisie przedmiotu zamówienia spowodowana zaprzestaniem produkcji lub wycofaniem z rynku tych materiałów lub urządzeń,  </w:t>
      </w:r>
    </w:p>
    <w:p w14:paraId="7123D09E"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na rynku materiałów lub urządzeń nowszej generacji pozwalających na zaoszczędzenie kosztów eksploatacji wykonanego przedmiotu umowy, </w:t>
      </w:r>
    </w:p>
    <w:p w14:paraId="06072088"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nowszej technologii wykonania prac instalacyjnych pozwalającej na zaoszczędzenie czasu realizacji inwestycji lub kosztów eksploatacji wykonanego przedmiotu zamówienia, </w:t>
      </w:r>
    </w:p>
    <w:p w14:paraId="5A77C0DF"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konieczność zrealizowania zamówienia przy zastosowaniu innych rozwiązań technicznych czy technologicznych niż wskazane w opisie przedmiotu zamówienia, w sytuacji, gdyby zastosowanie przewidzianych rozwiązań groziło niewykonaniem lub wadliwym wykonaniem przedmiotu umowy, </w:t>
      </w:r>
    </w:p>
    <w:p w14:paraId="3F2EFF15"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pozwalającymi osiągnąć obniżenie kosztów eksploatacji, lepsze parametry techniczne, użytkowe, estetyczne od przyjętych w opisie przedmiotu zamówienia, </w:t>
      </w:r>
    </w:p>
    <w:p w14:paraId="08FC9AD4" w14:textId="77777777" w:rsidR="00705351" w:rsidRPr="00802393" w:rsidRDefault="00705351" w:rsidP="004C7C14">
      <w:pPr>
        <w:numPr>
          <w:ilvl w:val="2"/>
          <w:numId w:val="23"/>
        </w:numPr>
        <w:spacing w:after="0" w:line="300" w:lineRule="auto"/>
        <w:ind w:hanging="180"/>
        <w:jc w:val="both"/>
        <w:rPr>
          <w:rFonts w:ascii="Arial" w:hAnsi="Arial" w:cs="Arial"/>
          <w:sz w:val="20"/>
          <w:szCs w:val="20"/>
        </w:rPr>
      </w:pPr>
      <w:r w:rsidRPr="00802393">
        <w:rPr>
          <w:rFonts w:ascii="Arial" w:hAnsi="Arial" w:cs="Arial"/>
          <w:sz w:val="20"/>
          <w:szCs w:val="20"/>
        </w:rPr>
        <w:t xml:space="preserve">są korzystne dla zamawiającego na etapie realizacji umowy i przyniosą korzystne skutki w trakcie eksploatacji przedmiotu zamówienia, </w:t>
      </w:r>
    </w:p>
    <w:p w14:paraId="21C87821" w14:textId="188DA319" w:rsidR="00705351" w:rsidRPr="00705351" w:rsidRDefault="00705351" w:rsidP="004C7C14">
      <w:pPr>
        <w:numPr>
          <w:ilvl w:val="2"/>
          <w:numId w:val="23"/>
        </w:numPr>
        <w:spacing w:after="0" w:line="300" w:lineRule="auto"/>
        <w:ind w:hanging="360"/>
        <w:jc w:val="both"/>
        <w:rPr>
          <w:rFonts w:ascii="Arial" w:hAnsi="Arial" w:cs="Arial"/>
          <w:sz w:val="20"/>
          <w:szCs w:val="20"/>
        </w:rPr>
      </w:pPr>
      <w:r w:rsidRPr="00802393">
        <w:rPr>
          <w:rFonts w:ascii="Arial" w:hAnsi="Arial" w:cs="Arial"/>
          <w:sz w:val="20"/>
          <w:szCs w:val="20"/>
        </w:rPr>
        <w:t xml:space="preserve">wykonanie tych prac będzie niezbędne do prawidłowego, tj. zgodnego z zasadami wiedzy technicznej i obowiązującymi na dzień odbioru prac instalacyjnych przepisami wykonania przedmiotu umowy. </w:t>
      </w:r>
    </w:p>
    <w:p w14:paraId="66CF38FD"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Zmiany umowy nie stanowi: </w:t>
      </w:r>
    </w:p>
    <w:p w14:paraId="36CA2531"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danych teleadresowych, </w:t>
      </w:r>
    </w:p>
    <w:p w14:paraId="04019621"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numeru rachunku bankowego, </w:t>
      </w:r>
    </w:p>
    <w:p w14:paraId="4BE934D9" w14:textId="77777777" w:rsidR="00B00808" w:rsidRPr="00802393" w:rsidRDefault="00B00808" w:rsidP="004C7C14">
      <w:pPr>
        <w:numPr>
          <w:ilvl w:val="1"/>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zmiana harmonogramu rzeczowo-finansowego. </w:t>
      </w:r>
    </w:p>
    <w:p w14:paraId="4C9D3FE6"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zmiany ustawowej stawki podatku od towarów i usług – zmianie ulegnie wysokość wynagrodzenia Wykonawcy odpowiednio do wprowadzonej zmiany wysokości stawki VAT. </w:t>
      </w:r>
    </w:p>
    <w:p w14:paraId="47A936F1"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Wszelkie zmiany umowy powinny być dokonywane w formie pisemnej pod rygorem nieważności. </w:t>
      </w:r>
    </w:p>
    <w:p w14:paraId="41AD93F7" w14:textId="77777777" w:rsidR="00B00808" w:rsidRPr="00802393"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Wszelkie zmiany umowy wymagają pod rygorem nieważności formy pisemnej i podpisania przez obydwie strony umowy.</w:t>
      </w:r>
    </w:p>
    <w:p w14:paraId="3B125175" w14:textId="77777777" w:rsidR="00B00808" w:rsidRDefault="00B00808"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Z wnioskiem o zmianę umowy może wystąpić zarówno Wykonawca, jak i Zamawiający.</w:t>
      </w:r>
    </w:p>
    <w:p w14:paraId="48CBD077" w14:textId="77777777" w:rsidR="00B00808" w:rsidRDefault="00B00808" w:rsidP="004C7C14">
      <w:pPr>
        <w:numPr>
          <w:ilvl w:val="0"/>
          <w:numId w:val="22"/>
        </w:numPr>
        <w:spacing w:after="0" w:line="300" w:lineRule="auto"/>
        <w:ind w:hanging="360"/>
        <w:jc w:val="both"/>
        <w:rPr>
          <w:rFonts w:ascii="Arial" w:hAnsi="Arial" w:cs="Arial"/>
          <w:sz w:val="20"/>
          <w:szCs w:val="20"/>
        </w:rPr>
      </w:pPr>
      <w:r w:rsidRPr="00B00808">
        <w:rPr>
          <w:rFonts w:ascii="Arial" w:hAnsi="Arial" w:cs="Arial"/>
          <w:sz w:val="20"/>
          <w:szCs w:val="20"/>
        </w:rPr>
        <w:t>Wszystkie powyższe postanowienia stanowią katalog zmian, na które Zamawiający może wyrazić zgodę. Nie stanowią one jednak zobowiązania do wyrażenia takiej zgody.</w:t>
      </w:r>
    </w:p>
    <w:p w14:paraId="3370D6FB" w14:textId="77777777" w:rsidR="00693380" w:rsidRPr="00802393" w:rsidRDefault="00693380"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możliwość zmiany kierownika budowy, przy czym osoby zastępujące muszą spełniać warunki określone w umowie. </w:t>
      </w:r>
    </w:p>
    <w:p w14:paraId="0AF41E8C" w14:textId="77777777" w:rsidR="00693380" w:rsidRDefault="00693380" w:rsidP="004C7C14">
      <w:pPr>
        <w:numPr>
          <w:ilvl w:val="0"/>
          <w:numId w:val="22"/>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 </w:t>
      </w:r>
    </w:p>
    <w:p w14:paraId="48EDC11C" w14:textId="7AFA13F5" w:rsidR="00B00808" w:rsidRPr="008661E9" w:rsidRDefault="00693380" w:rsidP="004C7C14">
      <w:pPr>
        <w:numPr>
          <w:ilvl w:val="0"/>
          <w:numId w:val="22"/>
        </w:numPr>
        <w:spacing w:after="0" w:line="300" w:lineRule="auto"/>
        <w:ind w:hanging="360"/>
        <w:jc w:val="both"/>
        <w:rPr>
          <w:rFonts w:ascii="Arial" w:hAnsi="Arial" w:cs="Arial"/>
          <w:sz w:val="20"/>
          <w:szCs w:val="20"/>
        </w:rPr>
      </w:pPr>
      <w:r w:rsidRPr="008661E9">
        <w:rPr>
          <w:rFonts w:ascii="Arial" w:hAnsi="Arial" w:cs="Arial"/>
          <w:sz w:val="20"/>
          <w:szCs w:val="20"/>
        </w:rPr>
        <w:t xml:space="preserve">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 </w:t>
      </w:r>
    </w:p>
    <w:p w14:paraId="64163DC4" w14:textId="77777777" w:rsidR="00B00808" w:rsidRDefault="00B00808" w:rsidP="00800A96">
      <w:pPr>
        <w:pStyle w:val="Akapitzlist"/>
        <w:spacing w:after="0" w:line="300" w:lineRule="auto"/>
        <w:jc w:val="center"/>
        <w:rPr>
          <w:rFonts w:ascii="Arial" w:hAnsi="Arial" w:cs="Arial"/>
          <w:b/>
          <w:bCs/>
          <w:sz w:val="20"/>
          <w:szCs w:val="20"/>
        </w:rPr>
      </w:pPr>
    </w:p>
    <w:p w14:paraId="4EE840C9" w14:textId="683557C1"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2524D3">
        <w:rPr>
          <w:rFonts w:ascii="Arial" w:hAnsi="Arial" w:cs="Arial"/>
          <w:b/>
          <w:bCs/>
          <w:sz w:val="20"/>
          <w:szCs w:val="20"/>
        </w:rPr>
        <w:t>6</w:t>
      </w:r>
    </w:p>
    <w:p w14:paraId="3F0A418D" w14:textId="77777777"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Ochrona danych osobowych</w:t>
      </w:r>
    </w:p>
    <w:p w14:paraId="0B7279D4" w14:textId="388E6A0D"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Jeżeli w trakcie realizacji umowy dojdzie do przekazania wykonawcy danych osobowych</w:t>
      </w:r>
      <w:r w:rsidR="00331F07" w:rsidRPr="00800A96">
        <w:rPr>
          <w:rFonts w:ascii="Arial" w:hAnsi="Arial" w:cs="Arial"/>
          <w:sz w:val="20"/>
          <w:szCs w:val="20"/>
        </w:rPr>
        <w:t xml:space="preserve"> </w:t>
      </w:r>
      <w:r w:rsidRPr="00800A96">
        <w:rPr>
          <w:rFonts w:ascii="Arial" w:hAnsi="Arial" w:cs="Arial"/>
          <w:sz w:val="20"/>
          <w:szCs w:val="20"/>
        </w:rPr>
        <w:t>niezbędnych do realizacji zamówienia, zamawiający będzie ich administratorem</w:t>
      </w:r>
      <w:r w:rsidR="00331F07" w:rsidRPr="00800A96">
        <w:rPr>
          <w:rFonts w:ascii="Arial" w:hAnsi="Arial" w:cs="Arial"/>
          <w:sz w:val="20"/>
          <w:szCs w:val="20"/>
        </w:rPr>
        <w:t xml:space="preserve"> </w:t>
      </w:r>
      <w:r w:rsidRPr="00800A96">
        <w:rPr>
          <w:rFonts w:ascii="Arial" w:hAnsi="Arial" w:cs="Arial"/>
          <w:sz w:val="20"/>
          <w:szCs w:val="20"/>
        </w:rPr>
        <w:t>w rozumieniu art. 4 pkt 7 Rozporządzenia PE i Rady (UE) 2016/679 z dnia 27</w:t>
      </w:r>
      <w:r w:rsidR="00331F07" w:rsidRPr="00800A96">
        <w:rPr>
          <w:rFonts w:ascii="Arial" w:hAnsi="Arial" w:cs="Arial"/>
          <w:sz w:val="20"/>
          <w:szCs w:val="20"/>
        </w:rPr>
        <w:t xml:space="preserve"> </w:t>
      </w:r>
      <w:r w:rsidRPr="00800A96">
        <w:rPr>
          <w:rFonts w:ascii="Arial" w:hAnsi="Arial" w:cs="Arial"/>
          <w:sz w:val="20"/>
          <w:szCs w:val="20"/>
        </w:rPr>
        <w:t>kwietnia 2016 r. (zwane dalej „Rozporządzeniem”), a Wykonawca – podmiotem</w:t>
      </w:r>
      <w:r w:rsidR="00331F07" w:rsidRPr="00800A96">
        <w:rPr>
          <w:rFonts w:ascii="Arial" w:hAnsi="Arial" w:cs="Arial"/>
          <w:sz w:val="20"/>
          <w:szCs w:val="20"/>
        </w:rPr>
        <w:t xml:space="preserve"> </w:t>
      </w:r>
      <w:r w:rsidRPr="00800A96">
        <w:rPr>
          <w:rFonts w:ascii="Arial" w:hAnsi="Arial" w:cs="Arial"/>
          <w:sz w:val="20"/>
          <w:szCs w:val="20"/>
        </w:rPr>
        <w:t>przetwarzającym te dane w rozumieniu pkt 8 tego przepisu.</w:t>
      </w:r>
    </w:p>
    <w:p w14:paraId="5A6D1688" w14:textId="41FAD1B6"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Zamawiający powierza Wykonawcy, w trybie art. 28 Rozporządzenia dane osobowe</w:t>
      </w:r>
      <w:r w:rsidR="00331F07" w:rsidRPr="00800A96">
        <w:rPr>
          <w:rFonts w:ascii="Arial" w:hAnsi="Arial" w:cs="Arial"/>
          <w:sz w:val="20"/>
          <w:szCs w:val="20"/>
        </w:rPr>
        <w:t xml:space="preserve"> </w:t>
      </w:r>
      <w:r w:rsidRPr="00800A96">
        <w:rPr>
          <w:rFonts w:ascii="Arial" w:hAnsi="Arial" w:cs="Arial"/>
          <w:sz w:val="20"/>
          <w:szCs w:val="20"/>
        </w:rPr>
        <w:t>do przetwarzania, wyłącznie w celu wykonania przedmiotu niniejszej umowy.</w:t>
      </w:r>
    </w:p>
    <w:p w14:paraId="26064755" w14:textId="77777777"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3. Wykonawca zobowiązuje się:</w:t>
      </w:r>
    </w:p>
    <w:p w14:paraId="5C8DC978" w14:textId="77777777" w:rsidR="00331F07"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1) przetwarzać powierzone mu dane osobowe zgodnie z niniejszą umową, Rozporządzeniem</w:t>
      </w:r>
      <w:r w:rsidR="00331F07" w:rsidRPr="00800A96">
        <w:rPr>
          <w:rFonts w:ascii="Arial" w:hAnsi="Arial" w:cs="Arial"/>
          <w:sz w:val="20"/>
          <w:szCs w:val="20"/>
        </w:rPr>
        <w:t xml:space="preserve"> </w:t>
      </w:r>
      <w:r w:rsidRPr="00800A96">
        <w:rPr>
          <w:rFonts w:ascii="Arial" w:hAnsi="Arial" w:cs="Arial"/>
          <w:sz w:val="20"/>
          <w:szCs w:val="20"/>
        </w:rPr>
        <w:t>oraz z innymi przepisami prawa powszechnie obowiązującego, które</w:t>
      </w:r>
      <w:r w:rsidR="00331F07" w:rsidRPr="00800A96">
        <w:rPr>
          <w:rFonts w:ascii="Arial" w:hAnsi="Arial" w:cs="Arial"/>
          <w:sz w:val="20"/>
          <w:szCs w:val="20"/>
        </w:rPr>
        <w:t xml:space="preserve"> </w:t>
      </w:r>
      <w:r w:rsidRPr="00800A96">
        <w:rPr>
          <w:rFonts w:ascii="Arial" w:hAnsi="Arial" w:cs="Arial"/>
          <w:sz w:val="20"/>
          <w:szCs w:val="20"/>
        </w:rPr>
        <w:t xml:space="preserve">chronią prawa osób, których dane dotyczą, </w:t>
      </w:r>
    </w:p>
    <w:p w14:paraId="58328E8A" w14:textId="40356C70"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2) do zabezpieczenia przetwarzanych danych, poprzez stosowanie odpowiednich</w:t>
      </w:r>
      <w:r w:rsidR="00331F07" w:rsidRPr="00800A96">
        <w:rPr>
          <w:rFonts w:ascii="Arial" w:hAnsi="Arial" w:cs="Arial"/>
          <w:sz w:val="20"/>
          <w:szCs w:val="20"/>
        </w:rPr>
        <w:t xml:space="preserve"> </w:t>
      </w:r>
      <w:r w:rsidRPr="00800A96">
        <w:rPr>
          <w:rFonts w:ascii="Arial" w:hAnsi="Arial" w:cs="Arial"/>
          <w:sz w:val="20"/>
          <w:szCs w:val="20"/>
        </w:rPr>
        <w:t>środków technicznych i organizacyjnych zapewniających adekwatny stopień bezpieczeństwa</w:t>
      </w:r>
      <w:r w:rsidR="00331F07" w:rsidRPr="00800A96">
        <w:rPr>
          <w:rFonts w:ascii="Arial" w:hAnsi="Arial" w:cs="Arial"/>
          <w:sz w:val="20"/>
          <w:szCs w:val="20"/>
        </w:rPr>
        <w:t xml:space="preserve"> </w:t>
      </w:r>
      <w:r w:rsidRPr="00800A96">
        <w:rPr>
          <w:rFonts w:ascii="Arial" w:hAnsi="Arial" w:cs="Arial"/>
          <w:sz w:val="20"/>
          <w:szCs w:val="20"/>
        </w:rPr>
        <w:t>odpowiadający ryzyku związanym z przetwarzaniem danych osobowych,</w:t>
      </w:r>
      <w:r w:rsidR="00331F07" w:rsidRPr="00800A96">
        <w:rPr>
          <w:rFonts w:ascii="Arial" w:hAnsi="Arial" w:cs="Arial"/>
          <w:sz w:val="20"/>
          <w:szCs w:val="20"/>
        </w:rPr>
        <w:t xml:space="preserve"> </w:t>
      </w:r>
      <w:r w:rsidRPr="00800A96">
        <w:rPr>
          <w:rFonts w:ascii="Arial" w:hAnsi="Arial" w:cs="Arial"/>
          <w:sz w:val="20"/>
          <w:szCs w:val="20"/>
        </w:rPr>
        <w:t>o których mowa w art. 32 Rozporządzenia,</w:t>
      </w:r>
    </w:p>
    <w:p w14:paraId="26933401" w14:textId="77777777"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3) dołożyć należytej staranności przy przetwarzaniu powierzonych danych osobowych,</w:t>
      </w:r>
    </w:p>
    <w:p w14:paraId="1B1C863C" w14:textId="5CF0B498"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4) do nadania upoważnień do przetwarzania danych osobowych wszystkim osobom,</w:t>
      </w:r>
      <w:r w:rsidR="00331F07" w:rsidRPr="00800A96">
        <w:rPr>
          <w:rFonts w:ascii="Arial" w:hAnsi="Arial" w:cs="Arial"/>
          <w:sz w:val="20"/>
          <w:szCs w:val="20"/>
        </w:rPr>
        <w:t xml:space="preserve"> </w:t>
      </w:r>
      <w:r w:rsidRPr="00800A96">
        <w:rPr>
          <w:rFonts w:ascii="Arial" w:hAnsi="Arial" w:cs="Arial"/>
          <w:sz w:val="20"/>
          <w:szCs w:val="20"/>
        </w:rPr>
        <w:t>które będą przetwarzały powierzone dane w celu realizacji niniejszej umowy,</w:t>
      </w:r>
    </w:p>
    <w:p w14:paraId="1602A14B" w14:textId="4EFC6223" w:rsidR="002225D4"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5) zapewnić zachowanie w tajemnicy (o której mowa w art. 28 ust 3 pkt b Rozporządzenia)</w:t>
      </w:r>
      <w:r w:rsidR="00331F07" w:rsidRPr="00800A96">
        <w:rPr>
          <w:rFonts w:ascii="Arial" w:hAnsi="Arial" w:cs="Arial"/>
          <w:sz w:val="20"/>
          <w:szCs w:val="20"/>
        </w:rPr>
        <w:t xml:space="preserve"> </w:t>
      </w:r>
      <w:r w:rsidRPr="00800A96">
        <w:rPr>
          <w:rFonts w:ascii="Arial" w:hAnsi="Arial" w:cs="Arial"/>
          <w:sz w:val="20"/>
          <w:szCs w:val="20"/>
        </w:rPr>
        <w:t>przetwarzanych danych przez osoby, które upoważnia do przetwarzania</w:t>
      </w:r>
      <w:r w:rsidR="00331F07" w:rsidRPr="00800A96">
        <w:rPr>
          <w:rFonts w:ascii="Arial" w:hAnsi="Arial" w:cs="Arial"/>
          <w:sz w:val="20"/>
          <w:szCs w:val="20"/>
        </w:rPr>
        <w:t xml:space="preserve"> </w:t>
      </w:r>
      <w:r w:rsidRPr="00800A96">
        <w:rPr>
          <w:rFonts w:ascii="Arial" w:hAnsi="Arial" w:cs="Arial"/>
          <w:sz w:val="20"/>
          <w:szCs w:val="20"/>
        </w:rPr>
        <w:t>danych osobowych w celu realizacji niniejszej umowy, zarówno w trakcie zatrudnienia</w:t>
      </w:r>
      <w:r w:rsidR="00331F07" w:rsidRPr="00800A96">
        <w:rPr>
          <w:rFonts w:ascii="Arial" w:hAnsi="Arial" w:cs="Arial"/>
          <w:sz w:val="20"/>
          <w:szCs w:val="20"/>
        </w:rPr>
        <w:t xml:space="preserve"> </w:t>
      </w:r>
      <w:r w:rsidRPr="00800A96">
        <w:rPr>
          <w:rFonts w:ascii="Arial" w:hAnsi="Arial" w:cs="Arial"/>
          <w:sz w:val="20"/>
          <w:szCs w:val="20"/>
        </w:rPr>
        <w:t>ich w Podmiocie przetwarzającym, jak i po jego ustaniu.</w:t>
      </w:r>
    </w:p>
    <w:p w14:paraId="4F494471" w14:textId="0C835F61"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Wykonawca po wykonaniu przedmiotu zamówienia, usuwa / zwraca Zamawiającemu</w:t>
      </w:r>
      <w:r w:rsidR="00331F07" w:rsidRPr="00800A96">
        <w:rPr>
          <w:rFonts w:ascii="Arial" w:hAnsi="Arial" w:cs="Arial"/>
          <w:sz w:val="20"/>
          <w:szCs w:val="20"/>
        </w:rPr>
        <w:t xml:space="preserve"> </w:t>
      </w:r>
      <w:r w:rsidRPr="00800A96">
        <w:rPr>
          <w:rFonts w:ascii="Arial" w:hAnsi="Arial" w:cs="Arial"/>
          <w:sz w:val="20"/>
          <w:szCs w:val="20"/>
        </w:rPr>
        <w:t>wszelkie dane osobowe oraz usuwa wszelkie ich istniejące kopie, chyba że prawo</w:t>
      </w:r>
      <w:r w:rsidR="00331F07" w:rsidRPr="00800A96">
        <w:rPr>
          <w:rFonts w:ascii="Arial" w:hAnsi="Arial" w:cs="Arial"/>
          <w:sz w:val="20"/>
          <w:szCs w:val="20"/>
        </w:rPr>
        <w:t xml:space="preserve"> </w:t>
      </w:r>
      <w:r w:rsidRPr="00800A96">
        <w:rPr>
          <w:rFonts w:ascii="Arial" w:hAnsi="Arial" w:cs="Arial"/>
          <w:sz w:val="20"/>
          <w:szCs w:val="20"/>
        </w:rPr>
        <w:t>Unii lub prawo państwa członkowskiego nakazują przechowywanie danych osobowych.</w:t>
      </w:r>
    </w:p>
    <w:p w14:paraId="4F43F367" w14:textId="4D2E72BB"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5. Wykonawca pomaga Zamawiającemu w niezbędnym zakresie wywiązywać się z</w:t>
      </w:r>
      <w:r w:rsidR="00331F07" w:rsidRPr="00800A96">
        <w:rPr>
          <w:rFonts w:ascii="Arial" w:hAnsi="Arial" w:cs="Arial"/>
          <w:sz w:val="20"/>
          <w:szCs w:val="20"/>
        </w:rPr>
        <w:t xml:space="preserve">  </w:t>
      </w:r>
      <w:r w:rsidRPr="00800A96">
        <w:rPr>
          <w:rFonts w:ascii="Arial" w:hAnsi="Arial" w:cs="Arial"/>
          <w:sz w:val="20"/>
          <w:szCs w:val="20"/>
        </w:rPr>
        <w:t>obowiązku odpowiadania na żądania osoby, której dane dotyczą oraz wywiązywania</w:t>
      </w:r>
      <w:r w:rsidR="00331F07" w:rsidRPr="00800A96">
        <w:rPr>
          <w:rFonts w:ascii="Arial" w:hAnsi="Arial" w:cs="Arial"/>
          <w:sz w:val="20"/>
          <w:szCs w:val="20"/>
        </w:rPr>
        <w:t xml:space="preserve"> </w:t>
      </w:r>
      <w:r w:rsidRPr="00800A96">
        <w:rPr>
          <w:rFonts w:ascii="Arial" w:hAnsi="Arial" w:cs="Arial"/>
          <w:sz w:val="20"/>
          <w:szCs w:val="20"/>
        </w:rPr>
        <w:t>się z obowiązków określonych w art. 32-36 Rozporządzenia.</w:t>
      </w:r>
    </w:p>
    <w:p w14:paraId="21A21B28" w14:textId="6749CB7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6. Wykonawca, po stwierdzeniu naruszenia ochrony danych osobowych bez zbędnej</w:t>
      </w:r>
      <w:r w:rsidR="00331F07" w:rsidRPr="00800A96">
        <w:rPr>
          <w:rFonts w:ascii="Arial" w:hAnsi="Arial" w:cs="Arial"/>
          <w:sz w:val="20"/>
          <w:szCs w:val="20"/>
        </w:rPr>
        <w:t xml:space="preserve"> </w:t>
      </w:r>
      <w:r w:rsidRPr="00800A96">
        <w:rPr>
          <w:rFonts w:ascii="Arial" w:hAnsi="Arial" w:cs="Arial"/>
          <w:sz w:val="20"/>
          <w:szCs w:val="20"/>
        </w:rPr>
        <w:t>zwłoki zgłasza je administratorowi, nie później niż w ciągu 72 godzin od stwierdzenia</w:t>
      </w:r>
      <w:r w:rsidR="00331F07" w:rsidRPr="00800A96">
        <w:rPr>
          <w:rFonts w:ascii="Arial" w:hAnsi="Arial" w:cs="Arial"/>
          <w:sz w:val="20"/>
          <w:szCs w:val="20"/>
        </w:rPr>
        <w:t xml:space="preserve"> </w:t>
      </w:r>
      <w:r w:rsidRPr="00800A96">
        <w:rPr>
          <w:rFonts w:ascii="Arial" w:hAnsi="Arial" w:cs="Arial"/>
          <w:sz w:val="20"/>
          <w:szCs w:val="20"/>
        </w:rPr>
        <w:t>naruszenia.</w:t>
      </w:r>
    </w:p>
    <w:p w14:paraId="700E61B0" w14:textId="78EAEBF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7. Zamawiający, zgodnie z art. 28 ust. 3 pkt h) Rozporządzenia ma prawo kontroli, czy</w:t>
      </w:r>
      <w:r w:rsidR="00331F07" w:rsidRPr="00800A96">
        <w:rPr>
          <w:rFonts w:ascii="Arial" w:hAnsi="Arial" w:cs="Arial"/>
          <w:sz w:val="20"/>
          <w:szCs w:val="20"/>
        </w:rPr>
        <w:t xml:space="preserve"> </w:t>
      </w:r>
      <w:r w:rsidRPr="00800A96">
        <w:rPr>
          <w:rFonts w:ascii="Arial" w:hAnsi="Arial" w:cs="Arial"/>
          <w:sz w:val="20"/>
          <w:szCs w:val="20"/>
        </w:rPr>
        <w:t>środki zastosowane przez Wykonawcę przy przetwarzaniu i zabezpieczeniu powierzonych</w:t>
      </w:r>
      <w:r w:rsidR="00331F07" w:rsidRPr="00800A96">
        <w:rPr>
          <w:rFonts w:ascii="Arial" w:hAnsi="Arial" w:cs="Arial"/>
          <w:sz w:val="20"/>
          <w:szCs w:val="20"/>
        </w:rPr>
        <w:t xml:space="preserve"> </w:t>
      </w:r>
      <w:r w:rsidRPr="00800A96">
        <w:rPr>
          <w:rFonts w:ascii="Arial" w:hAnsi="Arial" w:cs="Arial"/>
          <w:sz w:val="20"/>
          <w:szCs w:val="20"/>
        </w:rPr>
        <w:t>danych osobowych spełniają postanowienia umowy, w tym zlecenia jej wykonania</w:t>
      </w:r>
      <w:r w:rsidR="00331F07" w:rsidRPr="00800A96">
        <w:rPr>
          <w:rFonts w:ascii="Arial" w:hAnsi="Arial" w:cs="Arial"/>
          <w:sz w:val="20"/>
          <w:szCs w:val="20"/>
        </w:rPr>
        <w:t xml:space="preserve"> </w:t>
      </w:r>
      <w:r w:rsidRPr="00800A96">
        <w:rPr>
          <w:rFonts w:ascii="Arial" w:hAnsi="Arial" w:cs="Arial"/>
          <w:sz w:val="20"/>
          <w:szCs w:val="20"/>
        </w:rPr>
        <w:t>audytorowi.</w:t>
      </w:r>
    </w:p>
    <w:p w14:paraId="46A175C1" w14:textId="129FA883"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8. Zamawiający realizować będzie prawo kontroli w godzinach pracy Wykonawcy informując</w:t>
      </w:r>
      <w:r w:rsidR="006617D0" w:rsidRPr="00800A96">
        <w:rPr>
          <w:rFonts w:ascii="Arial" w:hAnsi="Arial" w:cs="Arial"/>
          <w:sz w:val="20"/>
          <w:szCs w:val="20"/>
        </w:rPr>
        <w:t xml:space="preserve"> </w:t>
      </w:r>
      <w:r w:rsidRPr="00800A96">
        <w:rPr>
          <w:rFonts w:ascii="Arial" w:hAnsi="Arial" w:cs="Arial"/>
          <w:sz w:val="20"/>
          <w:szCs w:val="20"/>
        </w:rPr>
        <w:t>o kontroli minimum 3 dni przed planowanym jej przeprowadzeniem.</w:t>
      </w:r>
    </w:p>
    <w:p w14:paraId="15C84B62" w14:textId="1795D4F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9. Wykonawca zobowiązuje się do usunięcia uchybień stwierdzonych podczas kontroli</w:t>
      </w:r>
      <w:r w:rsidR="006617D0" w:rsidRPr="00800A96">
        <w:rPr>
          <w:rFonts w:ascii="Arial" w:hAnsi="Arial" w:cs="Arial"/>
          <w:sz w:val="20"/>
          <w:szCs w:val="20"/>
        </w:rPr>
        <w:t xml:space="preserve"> </w:t>
      </w:r>
      <w:r w:rsidRPr="00800A96">
        <w:rPr>
          <w:rFonts w:ascii="Arial" w:hAnsi="Arial" w:cs="Arial"/>
          <w:sz w:val="20"/>
          <w:szCs w:val="20"/>
        </w:rPr>
        <w:t>w terminie nie dłuższym niż 7 dni</w:t>
      </w:r>
    </w:p>
    <w:p w14:paraId="632BA6E8" w14:textId="12B92ED5"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10. Wykonawca udostępnia Zamawiającemu wszelkie informacje niezbędne do wykazania</w:t>
      </w:r>
      <w:r w:rsidR="006617D0" w:rsidRPr="00800A96">
        <w:rPr>
          <w:rFonts w:ascii="Arial" w:hAnsi="Arial" w:cs="Arial"/>
          <w:sz w:val="20"/>
          <w:szCs w:val="20"/>
        </w:rPr>
        <w:t xml:space="preserve"> </w:t>
      </w:r>
      <w:r w:rsidRPr="00800A96">
        <w:rPr>
          <w:rFonts w:ascii="Arial" w:hAnsi="Arial" w:cs="Arial"/>
          <w:sz w:val="20"/>
          <w:szCs w:val="20"/>
        </w:rPr>
        <w:t>spełnienia obowiązków określonych w art. 28 Rozporządzenia.</w:t>
      </w:r>
    </w:p>
    <w:p w14:paraId="026826CD" w14:textId="2DD36E2F"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11. Wykonawca może powierzyć dane osobowe objęte niniejszą umową do dalszego</w:t>
      </w:r>
      <w:r w:rsidR="006617D0" w:rsidRPr="00800A96">
        <w:rPr>
          <w:rFonts w:ascii="Arial" w:hAnsi="Arial" w:cs="Arial"/>
          <w:sz w:val="20"/>
          <w:szCs w:val="20"/>
        </w:rPr>
        <w:t xml:space="preserve"> </w:t>
      </w:r>
      <w:r w:rsidRPr="00800A96">
        <w:rPr>
          <w:rFonts w:ascii="Arial" w:hAnsi="Arial" w:cs="Arial"/>
          <w:sz w:val="20"/>
          <w:szCs w:val="20"/>
        </w:rPr>
        <w:t>przetwarzania podwykonawcom jedynie w celu wykonania umowy po uzyskaniu</w:t>
      </w:r>
      <w:r w:rsidR="006617D0" w:rsidRPr="00800A96">
        <w:rPr>
          <w:rFonts w:ascii="Arial" w:hAnsi="Arial" w:cs="Arial"/>
          <w:sz w:val="20"/>
          <w:szCs w:val="20"/>
        </w:rPr>
        <w:t xml:space="preserve"> </w:t>
      </w:r>
      <w:r w:rsidRPr="00800A96">
        <w:rPr>
          <w:rFonts w:ascii="Arial" w:hAnsi="Arial" w:cs="Arial"/>
          <w:sz w:val="20"/>
          <w:szCs w:val="20"/>
        </w:rPr>
        <w:t>uprzedniej pisemnej zgody Zamawiającego.</w:t>
      </w:r>
    </w:p>
    <w:p w14:paraId="3225B316" w14:textId="0842CE2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12. Podwykonawca, winien spełniać te same gwarancje i obowiązki jakie zostały nałożone</w:t>
      </w:r>
      <w:r w:rsidR="006617D0" w:rsidRPr="00800A96">
        <w:rPr>
          <w:rFonts w:ascii="Arial" w:hAnsi="Arial" w:cs="Arial"/>
          <w:sz w:val="20"/>
          <w:szCs w:val="20"/>
        </w:rPr>
        <w:t xml:space="preserve"> </w:t>
      </w:r>
      <w:r w:rsidRPr="00800A96">
        <w:rPr>
          <w:rFonts w:ascii="Arial" w:hAnsi="Arial" w:cs="Arial"/>
          <w:sz w:val="20"/>
          <w:szCs w:val="20"/>
        </w:rPr>
        <w:t>na Wykonawcę.</w:t>
      </w:r>
    </w:p>
    <w:p w14:paraId="64490D21" w14:textId="3E6A9A3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Wykonawca ponosi pełną odpowiedzialność wobec Zamawiającego za działanie</w:t>
      </w:r>
      <w:r w:rsidR="006617D0" w:rsidRPr="00800A96">
        <w:rPr>
          <w:rFonts w:ascii="Arial" w:hAnsi="Arial" w:cs="Arial"/>
          <w:sz w:val="20"/>
          <w:szCs w:val="20"/>
        </w:rPr>
        <w:t xml:space="preserve"> </w:t>
      </w:r>
      <w:r w:rsidRPr="00800A96">
        <w:rPr>
          <w:rFonts w:ascii="Arial" w:hAnsi="Arial" w:cs="Arial"/>
          <w:sz w:val="20"/>
          <w:szCs w:val="20"/>
        </w:rPr>
        <w:t>podwykonawcy w zakresie obowiązku ochrony danych.</w:t>
      </w:r>
    </w:p>
    <w:p w14:paraId="4B3EF8A1" w14:textId="709CB89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14. Wykonawca zobowiązuje się do niezwłocznego poinformowania Zamawiającego o</w:t>
      </w:r>
      <w:r w:rsidR="006617D0" w:rsidRPr="00800A96">
        <w:rPr>
          <w:rFonts w:ascii="Arial" w:hAnsi="Arial" w:cs="Arial"/>
          <w:sz w:val="20"/>
          <w:szCs w:val="20"/>
        </w:rPr>
        <w:t xml:space="preserve"> </w:t>
      </w:r>
      <w:r w:rsidRPr="00800A96">
        <w:rPr>
          <w:rFonts w:ascii="Arial" w:hAnsi="Arial" w:cs="Arial"/>
          <w:sz w:val="20"/>
          <w:szCs w:val="20"/>
        </w:rPr>
        <w:t>jakimkolwiek postępowaniu, w szczególności administracyjnym lub sądowym, dotyczącym</w:t>
      </w:r>
      <w:r w:rsidR="006617D0" w:rsidRPr="00800A96">
        <w:rPr>
          <w:rFonts w:ascii="Arial" w:hAnsi="Arial" w:cs="Arial"/>
          <w:sz w:val="20"/>
          <w:szCs w:val="20"/>
        </w:rPr>
        <w:t xml:space="preserve"> </w:t>
      </w:r>
      <w:r w:rsidRPr="00800A96">
        <w:rPr>
          <w:rFonts w:ascii="Arial" w:hAnsi="Arial" w:cs="Arial"/>
          <w:sz w:val="20"/>
          <w:szCs w:val="20"/>
        </w:rPr>
        <w:t>przetwarzania przez Wykonawcę danych osobowych określonych w umowie,</w:t>
      </w:r>
      <w:r w:rsidR="006617D0" w:rsidRPr="00800A96">
        <w:rPr>
          <w:rFonts w:ascii="Arial" w:hAnsi="Arial" w:cs="Arial"/>
          <w:sz w:val="20"/>
          <w:szCs w:val="20"/>
        </w:rPr>
        <w:t xml:space="preserve"> </w:t>
      </w:r>
      <w:r w:rsidRPr="00800A96">
        <w:rPr>
          <w:rFonts w:ascii="Arial" w:hAnsi="Arial" w:cs="Arial"/>
          <w:sz w:val="20"/>
          <w:szCs w:val="20"/>
        </w:rPr>
        <w:t>o jakiejkolwiek decyzji administracyjnej lub orzeczeniu dotyczącym przetwarzania</w:t>
      </w:r>
      <w:r w:rsidR="006617D0" w:rsidRPr="00800A96">
        <w:rPr>
          <w:rFonts w:ascii="Arial" w:hAnsi="Arial" w:cs="Arial"/>
          <w:sz w:val="20"/>
          <w:szCs w:val="20"/>
        </w:rPr>
        <w:t xml:space="preserve"> </w:t>
      </w:r>
      <w:r w:rsidRPr="00800A96">
        <w:rPr>
          <w:rFonts w:ascii="Arial" w:hAnsi="Arial" w:cs="Arial"/>
          <w:sz w:val="20"/>
          <w:szCs w:val="20"/>
        </w:rPr>
        <w:t>tych danych, skierowanych do Wykonawcy, a także o wszelkich planowanych,</w:t>
      </w:r>
      <w:r w:rsidR="006617D0" w:rsidRPr="00800A96">
        <w:rPr>
          <w:rFonts w:ascii="Arial" w:hAnsi="Arial" w:cs="Arial"/>
          <w:sz w:val="20"/>
          <w:szCs w:val="20"/>
        </w:rPr>
        <w:t xml:space="preserve"> </w:t>
      </w:r>
      <w:r w:rsidRPr="00800A96">
        <w:rPr>
          <w:rFonts w:ascii="Arial" w:hAnsi="Arial" w:cs="Arial"/>
          <w:sz w:val="20"/>
          <w:szCs w:val="20"/>
        </w:rPr>
        <w:t>o ile są wiadome, lub realizowanych kontrolach i inspekcjach dotyczących przetwarzania</w:t>
      </w:r>
      <w:r w:rsidR="006617D0" w:rsidRPr="00800A96">
        <w:rPr>
          <w:rFonts w:ascii="Arial" w:hAnsi="Arial" w:cs="Arial"/>
          <w:sz w:val="20"/>
          <w:szCs w:val="20"/>
        </w:rPr>
        <w:t xml:space="preserve"> </w:t>
      </w:r>
      <w:r w:rsidRPr="00800A96">
        <w:rPr>
          <w:rFonts w:ascii="Arial" w:hAnsi="Arial" w:cs="Arial"/>
          <w:sz w:val="20"/>
          <w:szCs w:val="20"/>
        </w:rPr>
        <w:t>danych osobowych, w szczególności prowadzonych przez inspektorów upoważnionych</w:t>
      </w:r>
      <w:r w:rsidR="006617D0" w:rsidRPr="00800A96">
        <w:rPr>
          <w:rFonts w:ascii="Arial" w:hAnsi="Arial" w:cs="Arial"/>
          <w:sz w:val="20"/>
          <w:szCs w:val="20"/>
        </w:rPr>
        <w:t xml:space="preserve"> </w:t>
      </w:r>
      <w:r w:rsidRPr="00800A96">
        <w:rPr>
          <w:rFonts w:ascii="Arial" w:hAnsi="Arial" w:cs="Arial"/>
          <w:sz w:val="20"/>
          <w:szCs w:val="20"/>
        </w:rPr>
        <w:t>przez Prezesa Urzędu Ochrony Danych Osobowych.</w:t>
      </w:r>
    </w:p>
    <w:p w14:paraId="27148FE8" w14:textId="2E61DE06"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15. Wykonawca zobowiązuje się do zachowania w tajemnicy wszelkich informacji, danych,</w:t>
      </w:r>
      <w:r w:rsidR="006617D0" w:rsidRPr="00800A96">
        <w:rPr>
          <w:rFonts w:ascii="Arial" w:hAnsi="Arial" w:cs="Arial"/>
          <w:sz w:val="20"/>
          <w:szCs w:val="20"/>
        </w:rPr>
        <w:t xml:space="preserve"> </w:t>
      </w:r>
      <w:r w:rsidRPr="00800A96">
        <w:rPr>
          <w:rFonts w:ascii="Arial" w:hAnsi="Arial" w:cs="Arial"/>
          <w:sz w:val="20"/>
          <w:szCs w:val="20"/>
        </w:rPr>
        <w:t>materiałów, dokumentów i danych osobowych otrzymanych od Zamawiającego</w:t>
      </w:r>
      <w:r w:rsidR="006617D0" w:rsidRPr="00800A96">
        <w:rPr>
          <w:rFonts w:ascii="Arial" w:hAnsi="Arial" w:cs="Arial"/>
          <w:sz w:val="20"/>
          <w:szCs w:val="20"/>
        </w:rPr>
        <w:t xml:space="preserve"> </w:t>
      </w:r>
      <w:r w:rsidRPr="00800A96">
        <w:rPr>
          <w:rFonts w:ascii="Arial" w:hAnsi="Arial" w:cs="Arial"/>
          <w:sz w:val="20"/>
          <w:szCs w:val="20"/>
        </w:rPr>
        <w:t>oraz danych uzyskanych w jakikolwiek inny sposób, zamierzony czy przypadkowy</w:t>
      </w:r>
      <w:r w:rsidR="006617D0" w:rsidRPr="00800A96">
        <w:rPr>
          <w:rFonts w:ascii="Arial" w:hAnsi="Arial" w:cs="Arial"/>
          <w:sz w:val="20"/>
          <w:szCs w:val="20"/>
        </w:rPr>
        <w:t xml:space="preserve"> </w:t>
      </w:r>
      <w:r w:rsidRPr="00800A96">
        <w:rPr>
          <w:rFonts w:ascii="Arial" w:hAnsi="Arial" w:cs="Arial"/>
          <w:sz w:val="20"/>
          <w:szCs w:val="20"/>
        </w:rPr>
        <w:t>w formie ustnej, pisemnej lub elektronicznej („dane poufne”).</w:t>
      </w:r>
    </w:p>
    <w:p w14:paraId="5C78B510" w14:textId="3EB81178" w:rsidR="002225D4"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16. Podmiot przetwarzający oświadcza, że w związku ze zobowiązaniem do zachowania</w:t>
      </w:r>
      <w:r w:rsidR="006617D0" w:rsidRPr="00800A96">
        <w:rPr>
          <w:rFonts w:ascii="Arial" w:hAnsi="Arial" w:cs="Arial"/>
          <w:sz w:val="20"/>
          <w:szCs w:val="20"/>
        </w:rPr>
        <w:t xml:space="preserve"> </w:t>
      </w:r>
      <w:r w:rsidRPr="00800A96">
        <w:rPr>
          <w:rFonts w:ascii="Arial" w:hAnsi="Arial" w:cs="Arial"/>
          <w:sz w:val="20"/>
          <w:szCs w:val="20"/>
        </w:rPr>
        <w:t>w tajemnicy danych poufnych nie będą one wykorzystywane, ujawniane ani</w:t>
      </w:r>
      <w:r w:rsidR="006617D0" w:rsidRPr="00800A96">
        <w:rPr>
          <w:rFonts w:ascii="Arial" w:hAnsi="Arial" w:cs="Arial"/>
          <w:sz w:val="20"/>
          <w:szCs w:val="20"/>
        </w:rPr>
        <w:t xml:space="preserve"> </w:t>
      </w:r>
      <w:r w:rsidRPr="00800A96">
        <w:rPr>
          <w:rFonts w:ascii="Arial" w:hAnsi="Arial" w:cs="Arial"/>
          <w:sz w:val="20"/>
          <w:szCs w:val="20"/>
        </w:rPr>
        <w:t>udostępniane w innym celu niż wykonanie Umowy, chyba że konieczność ujawnienia</w:t>
      </w:r>
      <w:r w:rsidR="006617D0" w:rsidRPr="00800A96">
        <w:rPr>
          <w:rFonts w:ascii="Arial" w:hAnsi="Arial" w:cs="Arial"/>
          <w:sz w:val="20"/>
          <w:szCs w:val="20"/>
        </w:rPr>
        <w:t xml:space="preserve"> </w:t>
      </w:r>
      <w:r w:rsidRPr="00800A96">
        <w:rPr>
          <w:rFonts w:ascii="Arial" w:hAnsi="Arial" w:cs="Arial"/>
          <w:sz w:val="20"/>
          <w:szCs w:val="20"/>
        </w:rPr>
        <w:t>posiadanych informacji wynika z obowiązujących przepisów prawa lub Umowy.</w:t>
      </w:r>
    </w:p>
    <w:p w14:paraId="486A72C5" w14:textId="4631190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17. W przypadku, gdy wykonanie obowiązków, o których mowa w art. 15 ust. 1-3 rozporządzenia</w:t>
      </w:r>
      <w:r w:rsidR="006617D0" w:rsidRPr="00800A96">
        <w:rPr>
          <w:rFonts w:ascii="Arial" w:hAnsi="Arial" w:cs="Arial"/>
          <w:sz w:val="20"/>
          <w:szCs w:val="20"/>
        </w:rPr>
        <w:t xml:space="preserve"> </w:t>
      </w:r>
      <w:r w:rsidRPr="00800A96">
        <w:rPr>
          <w:rFonts w:ascii="Arial" w:hAnsi="Arial" w:cs="Arial"/>
          <w:sz w:val="20"/>
          <w:szCs w:val="20"/>
        </w:rPr>
        <w:t>2016/679, wymagałoby niewspółmiernie dużego wysiłku, zamawiający</w:t>
      </w:r>
      <w:r w:rsidR="006617D0" w:rsidRPr="00800A96">
        <w:rPr>
          <w:rFonts w:ascii="Arial" w:hAnsi="Arial" w:cs="Arial"/>
          <w:sz w:val="20"/>
          <w:szCs w:val="20"/>
        </w:rPr>
        <w:t xml:space="preserve"> </w:t>
      </w:r>
      <w:r w:rsidRPr="00800A96">
        <w:rPr>
          <w:rFonts w:ascii="Arial" w:hAnsi="Arial" w:cs="Arial"/>
          <w:sz w:val="20"/>
          <w:szCs w:val="20"/>
        </w:rPr>
        <w:t>może żądać od osoby, której dane dotyczą, wskazania dodatkowych informacji</w:t>
      </w:r>
      <w:r w:rsidR="006617D0" w:rsidRPr="00800A96">
        <w:rPr>
          <w:rFonts w:ascii="Arial" w:hAnsi="Arial" w:cs="Arial"/>
          <w:sz w:val="20"/>
          <w:szCs w:val="20"/>
        </w:rPr>
        <w:t xml:space="preserve"> </w:t>
      </w:r>
      <w:r w:rsidRPr="00800A96">
        <w:rPr>
          <w:rFonts w:ascii="Arial" w:hAnsi="Arial" w:cs="Arial"/>
          <w:sz w:val="20"/>
          <w:szCs w:val="20"/>
        </w:rPr>
        <w:t>mających na celu sprecyzowanie żądania, w szczególności podania nazwy lub daty</w:t>
      </w:r>
      <w:r w:rsidR="006617D0" w:rsidRPr="00800A96">
        <w:rPr>
          <w:rFonts w:ascii="Arial" w:hAnsi="Arial" w:cs="Arial"/>
          <w:sz w:val="20"/>
          <w:szCs w:val="20"/>
        </w:rPr>
        <w:t xml:space="preserve"> </w:t>
      </w:r>
      <w:r w:rsidRPr="00800A96">
        <w:rPr>
          <w:rFonts w:ascii="Arial" w:hAnsi="Arial" w:cs="Arial"/>
          <w:sz w:val="20"/>
          <w:szCs w:val="20"/>
        </w:rPr>
        <w:t>postępowania o udzielenie zamówienia publicznego lub konkursu.</w:t>
      </w:r>
    </w:p>
    <w:p w14:paraId="34B8A822" w14:textId="17C7FA0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18. Skorzystanie przez osobę, której dane dotyczą, z uprawnienia do sprostowania lub</w:t>
      </w:r>
      <w:r w:rsidR="006617D0" w:rsidRPr="00800A96">
        <w:rPr>
          <w:rFonts w:ascii="Arial" w:hAnsi="Arial" w:cs="Arial"/>
          <w:sz w:val="20"/>
          <w:szCs w:val="20"/>
        </w:rPr>
        <w:t xml:space="preserve"> </w:t>
      </w:r>
      <w:r w:rsidRPr="00800A96">
        <w:rPr>
          <w:rFonts w:ascii="Arial" w:hAnsi="Arial" w:cs="Arial"/>
          <w:sz w:val="20"/>
          <w:szCs w:val="20"/>
        </w:rPr>
        <w:t>uzupełnienia danych osobowych, o którym mowa w art. 16 rozporządzenia</w:t>
      </w:r>
      <w:r w:rsidR="006617D0" w:rsidRPr="00800A96">
        <w:rPr>
          <w:rFonts w:ascii="Arial" w:hAnsi="Arial" w:cs="Arial"/>
          <w:sz w:val="20"/>
          <w:szCs w:val="20"/>
        </w:rPr>
        <w:t xml:space="preserve"> </w:t>
      </w:r>
      <w:r w:rsidRPr="00800A96">
        <w:rPr>
          <w:rFonts w:ascii="Arial" w:hAnsi="Arial" w:cs="Arial"/>
          <w:sz w:val="20"/>
          <w:szCs w:val="20"/>
        </w:rPr>
        <w:t>2016/679, nie może skutkować zmianą wyniku postępowania o udzielenie zamówienia</w:t>
      </w:r>
      <w:r w:rsidR="006617D0" w:rsidRPr="00800A96">
        <w:rPr>
          <w:rFonts w:ascii="Arial" w:hAnsi="Arial" w:cs="Arial"/>
          <w:sz w:val="20"/>
          <w:szCs w:val="20"/>
        </w:rPr>
        <w:t xml:space="preserve"> </w:t>
      </w:r>
      <w:r w:rsidRPr="00800A96">
        <w:rPr>
          <w:rFonts w:ascii="Arial" w:hAnsi="Arial" w:cs="Arial"/>
          <w:sz w:val="20"/>
          <w:szCs w:val="20"/>
        </w:rPr>
        <w:t>publicznego lub konkursu ani zmianą postanowień umowy w zakresie niezgodnym</w:t>
      </w:r>
      <w:r w:rsidR="006617D0" w:rsidRPr="00800A96">
        <w:rPr>
          <w:rFonts w:ascii="Arial" w:hAnsi="Arial" w:cs="Arial"/>
          <w:sz w:val="20"/>
          <w:szCs w:val="20"/>
        </w:rPr>
        <w:t xml:space="preserve"> </w:t>
      </w:r>
      <w:r w:rsidRPr="00800A96">
        <w:rPr>
          <w:rFonts w:ascii="Arial" w:hAnsi="Arial" w:cs="Arial"/>
          <w:sz w:val="20"/>
          <w:szCs w:val="20"/>
        </w:rPr>
        <w:t>z ustawą.</w:t>
      </w:r>
    </w:p>
    <w:p w14:paraId="728ABA2D" w14:textId="3782796E" w:rsidR="00AB7F98" w:rsidRPr="00AB7F98" w:rsidRDefault="001C0EA0" w:rsidP="00AB7F98">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19. W sprawach nieuregulowanych niniejszym paragrafem, zastosowanie będą miały</w:t>
      </w:r>
      <w:r w:rsidR="006617D0" w:rsidRPr="00800A96">
        <w:rPr>
          <w:rFonts w:ascii="Arial" w:hAnsi="Arial" w:cs="Arial"/>
          <w:sz w:val="20"/>
          <w:szCs w:val="20"/>
        </w:rPr>
        <w:t xml:space="preserve"> </w:t>
      </w:r>
      <w:r w:rsidRPr="00800A96">
        <w:rPr>
          <w:rFonts w:ascii="Arial" w:hAnsi="Arial" w:cs="Arial"/>
          <w:sz w:val="20"/>
          <w:szCs w:val="20"/>
        </w:rPr>
        <w:t>przepisy Kodeksu cywilnego, rozporządzenia RODO, Ustawy o ochronie danych</w:t>
      </w:r>
      <w:r w:rsidR="006617D0" w:rsidRPr="00800A96">
        <w:rPr>
          <w:rFonts w:ascii="Arial" w:hAnsi="Arial" w:cs="Arial"/>
          <w:sz w:val="20"/>
          <w:szCs w:val="20"/>
        </w:rPr>
        <w:t xml:space="preserve"> </w:t>
      </w:r>
      <w:r w:rsidRPr="00800A96">
        <w:rPr>
          <w:rFonts w:ascii="Arial" w:hAnsi="Arial" w:cs="Arial"/>
          <w:sz w:val="20"/>
          <w:szCs w:val="20"/>
        </w:rPr>
        <w:t>osobowych.</w:t>
      </w:r>
    </w:p>
    <w:p w14:paraId="25E0FB26" w14:textId="77777777" w:rsidR="00B15D9E" w:rsidRPr="00CA7367" w:rsidRDefault="00B15D9E" w:rsidP="00CA7367">
      <w:pPr>
        <w:spacing w:after="0" w:line="300" w:lineRule="auto"/>
        <w:rPr>
          <w:rFonts w:ascii="Arial" w:hAnsi="Arial" w:cs="Arial"/>
          <w:b/>
          <w:bCs/>
          <w:sz w:val="20"/>
          <w:szCs w:val="20"/>
        </w:rPr>
      </w:pPr>
    </w:p>
    <w:p w14:paraId="179E0ABB" w14:textId="4AEBA8F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2524D3">
        <w:rPr>
          <w:rFonts w:ascii="Arial" w:hAnsi="Arial" w:cs="Arial"/>
          <w:b/>
          <w:bCs/>
          <w:sz w:val="20"/>
          <w:szCs w:val="20"/>
        </w:rPr>
        <w:t>17</w:t>
      </w:r>
    </w:p>
    <w:p w14:paraId="250E64DA"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Wierzytelności</w:t>
      </w:r>
    </w:p>
    <w:p w14:paraId="4F154F6D" w14:textId="4D7EFCA5"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Wykonawca nie może przenieść wierzytelności wynikających z niniejszej umowy na osobę trzecią bez uprzedniej zgody Zamawiającego, wyrażonej w formie pisemnej pod rygorem nieważności.</w:t>
      </w:r>
    </w:p>
    <w:p w14:paraId="4097693E" w14:textId="77777777" w:rsidR="00B00808" w:rsidRDefault="00B00808" w:rsidP="00800A96">
      <w:pPr>
        <w:pStyle w:val="Akapitzlist"/>
        <w:spacing w:after="0" w:line="300" w:lineRule="auto"/>
        <w:jc w:val="center"/>
        <w:rPr>
          <w:rFonts w:ascii="Arial" w:hAnsi="Arial" w:cs="Arial"/>
          <w:b/>
          <w:bCs/>
          <w:sz w:val="20"/>
          <w:szCs w:val="20"/>
        </w:rPr>
      </w:pPr>
    </w:p>
    <w:p w14:paraId="5F731914" w14:textId="08BB281D" w:rsidR="002524D3" w:rsidRDefault="002524D3" w:rsidP="002524D3">
      <w:pPr>
        <w:pStyle w:val="Akapitzlist"/>
        <w:spacing w:after="0" w:line="300" w:lineRule="auto"/>
        <w:jc w:val="center"/>
        <w:rPr>
          <w:rFonts w:ascii="Arial" w:hAnsi="Arial" w:cs="Arial"/>
          <w:b/>
          <w:bCs/>
          <w:sz w:val="20"/>
          <w:szCs w:val="20"/>
        </w:rPr>
      </w:pPr>
      <w:r>
        <w:rPr>
          <w:rFonts w:ascii="Arial" w:hAnsi="Arial" w:cs="Arial"/>
          <w:b/>
          <w:bCs/>
          <w:sz w:val="20"/>
          <w:szCs w:val="20"/>
        </w:rPr>
        <w:t>§ 18</w:t>
      </w:r>
    </w:p>
    <w:p w14:paraId="5D95ECE8" w14:textId="77777777" w:rsidR="002524D3" w:rsidRDefault="002524D3" w:rsidP="002524D3">
      <w:pPr>
        <w:pStyle w:val="Akapitzlist"/>
        <w:spacing w:after="0" w:line="300" w:lineRule="auto"/>
        <w:jc w:val="center"/>
        <w:rPr>
          <w:rFonts w:ascii="Arial" w:hAnsi="Arial" w:cs="Arial"/>
          <w:b/>
          <w:bCs/>
          <w:sz w:val="20"/>
          <w:szCs w:val="20"/>
        </w:rPr>
      </w:pPr>
      <w:r>
        <w:rPr>
          <w:rFonts w:ascii="Arial" w:hAnsi="Arial" w:cs="Arial"/>
          <w:b/>
          <w:bCs/>
          <w:sz w:val="20"/>
          <w:szCs w:val="20"/>
        </w:rPr>
        <w:t>Autorskie prawa majątkowe</w:t>
      </w:r>
    </w:p>
    <w:p w14:paraId="5BAE558C" w14:textId="77777777" w:rsidR="002524D3" w:rsidRDefault="002524D3" w:rsidP="004C7C14">
      <w:pPr>
        <w:numPr>
          <w:ilvl w:val="0"/>
          <w:numId w:val="32"/>
        </w:numPr>
        <w:spacing w:after="0" w:line="300" w:lineRule="auto"/>
        <w:ind w:hanging="358"/>
        <w:jc w:val="both"/>
        <w:rPr>
          <w:rFonts w:ascii="Arial" w:hAnsi="Arial" w:cs="Arial"/>
          <w:sz w:val="20"/>
          <w:szCs w:val="20"/>
        </w:rPr>
      </w:pPr>
      <w:r>
        <w:rPr>
          <w:rFonts w:ascii="Arial" w:hAnsi="Arial" w:cs="Arial"/>
          <w:sz w:val="20"/>
          <w:szCs w:val="20"/>
        </w:rPr>
        <w:t xml:space="preserve">Wykonawca przenosi w ramach zaoferowanej ceny na rzecz Zamawiającego autorskie prawa majątkowe do dokumentacji stanowiącej przedmiot niniejszej umowy, będącej utworem w rozumieniu ustawy o prawie autorskim i prawach pokrewnych, która powstanie w wyniku wykonania przedmiotu niniejszej umowy oraz do wszelkich egzemplarzy ww. </w:t>
      </w:r>
    </w:p>
    <w:p w14:paraId="4A14D0D2" w14:textId="77777777" w:rsidR="002524D3" w:rsidRDefault="002524D3" w:rsidP="002524D3">
      <w:pPr>
        <w:spacing w:after="0" w:line="300" w:lineRule="auto"/>
        <w:ind w:left="362"/>
        <w:rPr>
          <w:rFonts w:ascii="Arial" w:hAnsi="Arial" w:cs="Arial"/>
          <w:sz w:val="20"/>
          <w:szCs w:val="20"/>
        </w:rPr>
      </w:pPr>
      <w:r>
        <w:rPr>
          <w:rFonts w:ascii="Arial" w:hAnsi="Arial" w:cs="Arial"/>
          <w:sz w:val="20"/>
          <w:szCs w:val="20"/>
        </w:rPr>
        <w:t xml:space="preserve">dokumentacji sporządzonych w wykonaniu umowy na wszystkich polach eksploatacji,  w szczególności: </w:t>
      </w:r>
    </w:p>
    <w:p w14:paraId="1B9BF6E3"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wykorzystania dokumentacji będącej przedmiotem umowy do realizacji inwestycji w całości lub części, </w:t>
      </w:r>
    </w:p>
    <w:p w14:paraId="495B19D6"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utrwalania i zwielokrotnienia każdą możliwą techniką, w tym techniką drukarską, reprograficzną, zapisu magnetycznego oraz techniką cyfrową,  </w:t>
      </w:r>
    </w:p>
    <w:p w14:paraId="46FB097F"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dokonywanie w sporządzonej dokumentacji zmian wynikających z uzasadnionych potrzeb Zamawiającego z chwilą podpisania protokołu zdawczo-odbiorczego bez ograniczenia, </w:t>
      </w:r>
    </w:p>
    <w:p w14:paraId="27A8366A"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wykorzystania dokumentacji w części lub w całości do nowych opracowań technicznych, w tym również niezwiązanych z przedmiotem niniejszej umowy, </w:t>
      </w:r>
    </w:p>
    <w:p w14:paraId="7B3C3BD9" w14:textId="77777777" w:rsidR="002524D3" w:rsidRDefault="002524D3" w:rsidP="004C7C14">
      <w:pPr>
        <w:numPr>
          <w:ilvl w:val="1"/>
          <w:numId w:val="32"/>
        </w:numPr>
        <w:spacing w:after="0" w:line="300" w:lineRule="auto"/>
        <w:ind w:hanging="358"/>
        <w:jc w:val="both"/>
        <w:rPr>
          <w:rFonts w:ascii="Arial" w:hAnsi="Arial" w:cs="Arial"/>
          <w:sz w:val="20"/>
          <w:szCs w:val="20"/>
        </w:rPr>
      </w:pPr>
      <w:r>
        <w:rPr>
          <w:rFonts w:ascii="Arial" w:hAnsi="Arial" w:cs="Arial"/>
          <w:sz w:val="20"/>
          <w:szCs w:val="20"/>
        </w:rPr>
        <w:t xml:space="preserve">opracowania dokumentacji na potrzeby Zamawiającego po podpisaniu protokołu zdawczo-odbiorczego – bez ograniczeń.  </w:t>
      </w:r>
    </w:p>
    <w:p w14:paraId="50D0EEA4" w14:textId="77777777" w:rsidR="002524D3" w:rsidRDefault="002524D3" w:rsidP="004C7C14">
      <w:pPr>
        <w:numPr>
          <w:ilvl w:val="0"/>
          <w:numId w:val="32"/>
        </w:numPr>
        <w:spacing w:after="0" w:line="300" w:lineRule="auto"/>
        <w:ind w:hanging="358"/>
        <w:jc w:val="both"/>
        <w:rPr>
          <w:rFonts w:ascii="Arial" w:hAnsi="Arial" w:cs="Arial"/>
          <w:sz w:val="20"/>
          <w:szCs w:val="20"/>
        </w:rPr>
      </w:pPr>
      <w:r>
        <w:rPr>
          <w:rFonts w:ascii="Arial" w:hAnsi="Arial" w:cs="Arial"/>
          <w:sz w:val="20"/>
          <w:szCs w:val="20"/>
        </w:rPr>
        <w:t xml:space="preserve">W przypadku wystąpienia przez osobę trzecią z roszczeniem w stosunku do Zamawiającego z tytułu praw autorskich Wykonawca zobowiązuje się do zwrotu wszelkich kosztów i strat poniesionych przez Zamawiającego w związku z pojawieniem się takich roszczeń. </w:t>
      </w:r>
    </w:p>
    <w:p w14:paraId="4D027BD6" w14:textId="77777777" w:rsidR="002524D3" w:rsidRDefault="002524D3" w:rsidP="00800A96">
      <w:pPr>
        <w:pStyle w:val="Akapitzlist"/>
        <w:spacing w:after="0" w:line="300" w:lineRule="auto"/>
        <w:jc w:val="center"/>
        <w:rPr>
          <w:rFonts w:ascii="Arial" w:hAnsi="Arial" w:cs="Arial"/>
          <w:b/>
          <w:bCs/>
          <w:sz w:val="20"/>
          <w:szCs w:val="20"/>
        </w:rPr>
      </w:pPr>
    </w:p>
    <w:p w14:paraId="2E49BD78" w14:textId="5570208F" w:rsidR="00724689" w:rsidRPr="00800A96" w:rsidRDefault="002524D3" w:rsidP="00800A96">
      <w:pPr>
        <w:pStyle w:val="Akapitzlist"/>
        <w:spacing w:after="0" w:line="300" w:lineRule="auto"/>
        <w:jc w:val="center"/>
        <w:rPr>
          <w:rFonts w:ascii="Arial" w:hAnsi="Arial" w:cs="Arial"/>
          <w:b/>
          <w:bCs/>
          <w:sz w:val="20"/>
          <w:szCs w:val="20"/>
        </w:rPr>
      </w:pPr>
      <w:r>
        <w:rPr>
          <w:rFonts w:ascii="Arial" w:hAnsi="Arial" w:cs="Arial"/>
          <w:b/>
          <w:bCs/>
          <w:sz w:val="20"/>
          <w:szCs w:val="20"/>
        </w:rPr>
        <w:t>§ 19</w:t>
      </w:r>
    </w:p>
    <w:p w14:paraId="5DF65F69"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7F94E4D5" w14:textId="2E9FD2BC"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 przypadku zaistnienia pomiędzy stronami spor</w:t>
      </w:r>
      <w:r w:rsidR="00495D87">
        <w:rPr>
          <w:rFonts w:ascii="Arial" w:hAnsi="Arial" w:cs="Arial"/>
          <w:sz w:val="20"/>
          <w:szCs w:val="20"/>
        </w:rPr>
        <w:t>ów</w:t>
      </w:r>
      <w:r w:rsidRPr="00800A96">
        <w:rPr>
          <w:rFonts w:ascii="Arial" w:hAnsi="Arial" w:cs="Arial"/>
          <w:sz w:val="20"/>
          <w:szCs w:val="20"/>
        </w:rPr>
        <w:t xml:space="preserve"> </w:t>
      </w:r>
      <w:r w:rsidR="003A5B20">
        <w:rPr>
          <w:rFonts w:ascii="Arial" w:hAnsi="Arial" w:cs="Arial"/>
          <w:sz w:val="20"/>
          <w:szCs w:val="20"/>
        </w:rPr>
        <w:t>o roszczenia cywilnoprawne w sprawach</w:t>
      </w:r>
      <w:r w:rsidRPr="00800A96">
        <w:rPr>
          <w:rFonts w:ascii="Arial" w:hAnsi="Arial" w:cs="Arial"/>
          <w:sz w:val="20"/>
          <w:szCs w:val="20"/>
        </w:rPr>
        <w:t xml:space="preserve">, </w:t>
      </w:r>
      <w:r w:rsidR="00495D87">
        <w:rPr>
          <w:rFonts w:ascii="Arial" w:hAnsi="Arial" w:cs="Arial"/>
          <w:sz w:val="20"/>
          <w:szCs w:val="20"/>
        </w:rPr>
        <w:t xml:space="preserve">w których </w:t>
      </w:r>
      <w:r w:rsidRPr="00800A96">
        <w:rPr>
          <w:rFonts w:ascii="Arial" w:hAnsi="Arial" w:cs="Arial"/>
          <w:sz w:val="20"/>
          <w:szCs w:val="20"/>
        </w:rPr>
        <w:t>zawarcie ugody</w:t>
      </w:r>
      <w:r w:rsidR="00495D87">
        <w:rPr>
          <w:rFonts w:ascii="Arial" w:hAnsi="Arial" w:cs="Arial"/>
          <w:sz w:val="20"/>
          <w:szCs w:val="20"/>
        </w:rPr>
        <w:t xml:space="preserve"> jest dopuszczalne</w:t>
      </w:r>
      <w:r w:rsidRPr="00800A96">
        <w:rPr>
          <w:rFonts w:ascii="Arial" w:hAnsi="Arial" w:cs="Arial"/>
          <w:sz w:val="20"/>
          <w:szCs w:val="20"/>
        </w:rPr>
        <w:t>, strony zobowiązują się do jeg</w:t>
      </w:r>
      <w:r w:rsidR="00495D87">
        <w:rPr>
          <w:rFonts w:ascii="Arial" w:hAnsi="Arial" w:cs="Arial"/>
          <w:sz w:val="20"/>
          <w:szCs w:val="20"/>
        </w:rPr>
        <w:t xml:space="preserve">o rozwiązania w drodze mediacji przed Sądem Polubownym przy </w:t>
      </w:r>
      <w:r w:rsidRPr="00800A96">
        <w:rPr>
          <w:rFonts w:ascii="Arial" w:hAnsi="Arial" w:cs="Arial"/>
          <w:sz w:val="20"/>
          <w:szCs w:val="20"/>
        </w:rPr>
        <w:t xml:space="preserve">Prokuratorii Generalnej Rzeczypospolitej Polskiej </w:t>
      </w:r>
      <w:r w:rsidR="00495D87">
        <w:rPr>
          <w:rFonts w:ascii="Arial" w:hAnsi="Arial" w:cs="Arial"/>
          <w:sz w:val="20"/>
          <w:szCs w:val="20"/>
        </w:rPr>
        <w:t>zgodnie z Regulaminem tego Sądu lub poddania się innemu polubownemu rozwiązaniu przed wybranym mediatorem albo osobą prowadzącą inne polubowne rozwiązanie sporu.</w:t>
      </w:r>
    </w:p>
    <w:p w14:paraId="6942CF81" w14:textId="4867D259" w:rsidR="00C04159" w:rsidRPr="00C04159" w:rsidRDefault="002524D3" w:rsidP="00C04159">
      <w:pPr>
        <w:pStyle w:val="Akapitzlist"/>
        <w:spacing w:after="0" w:line="300" w:lineRule="auto"/>
        <w:jc w:val="center"/>
        <w:rPr>
          <w:rFonts w:ascii="Arial" w:hAnsi="Arial" w:cs="Arial"/>
          <w:b/>
          <w:bCs/>
          <w:sz w:val="20"/>
          <w:szCs w:val="20"/>
        </w:rPr>
      </w:pPr>
      <w:r>
        <w:rPr>
          <w:rFonts w:ascii="Arial" w:hAnsi="Arial" w:cs="Arial"/>
          <w:b/>
          <w:bCs/>
          <w:sz w:val="20"/>
          <w:szCs w:val="20"/>
        </w:rPr>
        <w:t>§ 20</w:t>
      </w:r>
    </w:p>
    <w:p w14:paraId="65DCB354"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2AE719E3" w14:textId="04404E4C"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7FDC53F3" w14:textId="5F2BD528"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498C2A9A" w14:textId="07471900"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3. Wsz</w:t>
      </w:r>
      <w:r w:rsidR="003C1FDF">
        <w:rPr>
          <w:rFonts w:ascii="Arial" w:hAnsi="Arial" w:cs="Arial"/>
          <w:sz w:val="20"/>
          <w:szCs w:val="20"/>
        </w:rPr>
        <w:t>e</w:t>
      </w:r>
      <w:r w:rsidR="002524D3">
        <w:rPr>
          <w:rFonts w:ascii="Arial" w:hAnsi="Arial" w:cs="Arial"/>
          <w:sz w:val="20"/>
          <w:szCs w:val="20"/>
        </w:rPr>
        <w:t>lkie spory, z zastrzeżeniem § 17</w:t>
      </w:r>
      <w:r w:rsidRPr="00800A96">
        <w:rPr>
          <w:rFonts w:ascii="Arial" w:hAnsi="Arial" w:cs="Arial"/>
          <w:sz w:val="20"/>
          <w:szCs w:val="20"/>
        </w:rPr>
        <w:t xml:space="preserve"> Umowy, wynikające z niniejszej umowy lub powstające w związku z umową będą rozstrzygane przez sąd właściwy dla siedziby Zamawiającego.</w:t>
      </w:r>
    </w:p>
    <w:p w14:paraId="65207D46" w14:textId="688D8D0D"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Umowę sporządzono w czterech jednobrzmiących egzemplarzach: trzy egzemplarze dla Zamawiającego, jeden egzemplarz dla Wykonawcy.</w:t>
      </w:r>
    </w:p>
    <w:p w14:paraId="1969179F" w14:textId="6FBBF7D0" w:rsidR="00005EAD" w:rsidRPr="00800A96" w:rsidRDefault="00005EAD" w:rsidP="00800A96">
      <w:pPr>
        <w:pStyle w:val="Akapitzlist"/>
        <w:spacing w:after="0" w:line="300" w:lineRule="auto"/>
        <w:ind w:left="0"/>
        <w:jc w:val="both"/>
        <w:rPr>
          <w:rFonts w:ascii="Arial" w:hAnsi="Arial" w:cs="Arial"/>
          <w:sz w:val="20"/>
          <w:szCs w:val="20"/>
        </w:rPr>
      </w:pPr>
    </w:p>
    <w:p w14:paraId="57BF48EE" w14:textId="09998188"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600CED94" w14:textId="77777777" w:rsidR="001955C6" w:rsidRDefault="001955C6" w:rsidP="001955C6">
      <w:pPr>
        <w:spacing w:after="0" w:line="300" w:lineRule="auto"/>
        <w:jc w:val="both"/>
        <w:rPr>
          <w:rFonts w:ascii="Arial" w:hAnsi="Arial" w:cs="Arial"/>
          <w:b/>
          <w:bCs/>
          <w:sz w:val="20"/>
          <w:szCs w:val="20"/>
        </w:rPr>
      </w:pPr>
    </w:p>
    <w:p w14:paraId="6B03215A" w14:textId="77777777" w:rsidR="001955C6" w:rsidRDefault="001955C6" w:rsidP="001955C6">
      <w:pPr>
        <w:spacing w:after="0" w:line="300" w:lineRule="auto"/>
        <w:jc w:val="both"/>
        <w:rPr>
          <w:rFonts w:ascii="Arial" w:hAnsi="Arial" w:cs="Arial"/>
          <w:b/>
          <w:bCs/>
          <w:sz w:val="20"/>
          <w:szCs w:val="20"/>
        </w:rPr>
      </w:pPr>
    </w:p>
    <w:p w14:paraId="5A051D73" w14:textId="237218BB" w:rsidR="001955C6" w:rsidRDefault="001955C6" w:rsidP="001955C6">
      <w:pPr>
        <w:spacing w:after="0" w:line="300" w:lineRule="auto"/>
        <w:jc w:val="both"/>
        <w:rPr>
          <w:rFonts w:ascii="Arial" w:hAnsi="Arial" w:cs="Arial"/>
          <w:b/>
          <w:bCs/>
          <w:sz w:val="20"/>
          <w:szCs w:val="20"/>
        </w:rPr>
      </w:pPr>
      <w:r>
        <w:rPr>
          <w:rFonts w:ascii="Arial" w:hAnsi="Arial" w:cs="Arial"/>
          <w:b/>
          <w:bCs/>
          <w:sz w:val="20"/>
          <w:szCs w:val="20"/>
        </w:rPr>
        <w:t xml:space="preserve">       </w:t>
      </w:r>
      <w:r w:rsidRPr="001955C6">
        <w:rPr>
          <w:rFonts w:ascii="Arial" w:hAnsi="Arial" w:cs="Arial"/>
          <w:b/>
          <w:bCs/>
          <w:sz w:val="20"/>
          <w:szCs w:val="20"/>
        </w:rPr>
        <w:t xml:space="preserve">     Skarbnik:</w:t>
      </w:r>
    </w:p>
    <w:p w14:paraId="6B2B93CD" w14:textId="77777777" w:rsidR="001955C6" w:rsidRDefault="001955C6" w:rsidP="001955C6">
      <w:pPr>
        <w:spacing w:after="0" w:line="300" w:lineRule="auto"/>
        <w:jc w:val="both"/>
        <w:rPr>
          <w:rFonts w:ascii="Arial" w:hAnsi="Arial" w:cs="Arial"/>
          <w:b/>
          <w:bCs/>
          <w:sz w:val="20"/>
          <w:szCs w:val="20"/>
        </w:rPr>
      </w:pPr>
    </w:p>
    <w:sectPr w:rsidR="001955C6" w:rsidSect="00AB7F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645555" w16cex:dateUtc="2026-01-12T10: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277842" w16cid:durableId="3D6455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27A7C" w14:textId="77777777" w:rsidR="00546834" w:rsidRDefault="00546834" w:rsidP="00DB21FE">
      <w:pPr>
        <w:spacing w:after="0" w:line="240" w:lineRule="auto"/>
      </w:pPr>
      <w:r>
        <w:separator/>
      </w:r>
    </w:p>
  </w:endnote>
  <w:endnote w:type="continuationSeparator" w:id="0">
    <w:p w14:paraId="7D32DB82" w14:textId="77777777" w:rsidR="00546834" w:rsidRDefault="00546834"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A43CB" w14:textId="77777777" w:rsidR="002B6B62" w:rsidRDefault="002B6B6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489687"/>
      <w:docPartObj>
        <w:docPartGallery w:val="Page Numbers (Bottom of Page)"/>
        <w:docPartUnique/>
      </w:docPartObj>
    </w:sdtPr>
    <w:sdtEndPr/>
    <w:sdtContent>
      <w:p w14:paraId="2E7F2657" w14:textId="242AA093" w:rsidR="00495D87" w:rsidRDefault="00495D87">
        <w:pPr>
          <w:pStyle w:val="Stopka"/>
          <w:jc w:val="right"/>
        </w:pPr>
        <w:r>
          <w:fldChar w:fldCharType="begin"/>
        </w:r>
        <w:r>
          <w:instrText>PAGE   \* MERGEFORMAT</w:instrText>
        </w:r>
        <w:r>
          <w:fldChar w:fldCharType="separate"/>
        </w:r>
        <w:r w:rsidR="005B758A">
          <w:rPr>
            <w:noProof/>
          </w:rPr>
          <w:t>22</w:t>
        </w:r>
        <w:r>
          <w:fldChar w:fldCharType="end"/>
        </w:r>
      </w:p>
    </w:sdtContent>
  </w:sdt>
  <w:p w14:paraId="4753CAD8" w14:textId="77777777" w:rsidR="00495D87" w:rsidRDefault="00495D8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1A08" w14:textId="77777777" w:rsidR="002B6B62" w:rsidRDefault="002B6B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EA42D" w14:textId="77777777" w:rsidR="00546834" w:rsidRDefault="00546834" w:rsidP="00DB21FE">
      <w:pPr>
        <w:spacing w:after="0" w:line="240" w:lineRule="auto"/>
      </w:pPr>
      <w:r>
        <w:separator/>
      </w:r>
    </w:p>
  </w:footnote>
  <w:footnote w:type="continuationSeparator" w:id="0">
    <w:p w14:paraId="65885F9C" w14:textId="77777777" w:rsidR="00546834" w:rsidRDefault="00546834" w:rsidP="00DB21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65F4E" w14:textId="77777777" w:rsidR="002B6B62" w:rsidRDefault="002B6B6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4606B" w14:textId="5E7C1CC7" w:rsidR="00495D87" w:rsidRDefault="00B61AB0" w:rsidP="00F279B1">
    <w:pPr>
      <w:spacing w:after="0"/>
      <w:ind w:left="35"/>
      <w:jc w:val="center"/>
    </w:pPr>
    <w:r>
      <w:rPr>
        <w:noProof/>
        <w:lang w:eastAsia="pl-PL"/>
      </w:rPr>
      <w:drawing>
        <wp:inline distT="0" distB="0" distL="0" distR="0" wp14:anchorId="5A68F6A0" wp14:editId="07CA4D64">
          <wp:extent cx="5715000" cy="723900"/>
          <wp:effectExtent l="0" t="0" r="0" b="0"/>
          <wp:docPr id="5" name="Obraz 5" descr="KPO-2024 - Fabryka Szt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 Fabryka Sztuk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23900"/>
                  </a:xfrm>
                  <a:prstGeom prst="rect">
                    <a:avLst/>
                  </a:prstGeom>
                  <a:noFill/>
                  <a:ln>
                    <a:noFill/>
                  </a:ln>
                </pic:spPr>
              </pic:pic>
            </a:graphicData>
          </a:graphic>
        </wp:inline>
      </w:drawing>
    </w:r>
    <w:r w:rsidR="00495D87">
      <w:rPr>
        <w:rFonts w:ascii="Cambria" w:eastAsia="Cambria" w:hAnsi="Cambria" w:cs="Cambria"/>
        <w:sz w:val="18"/>
      </w:rPr>
      <w:t xml:space="preserve"> </w:t>
    </w:r>
  </w:p>
  <w:p w14:paraId="1135E37E" w14:textId="671C8DAF" w:rsidR="00495D87" w:rsidRDefault="00495D87" w:rsidP="00E57E09">
    <w:pPr>
      <w:pStyle w:val="Nagwek"/>
      <w:tabs>
        <w:tab w:val="clear"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9CB82" w14:textId="77777777" w:rsidR="002B6B62" w:rsidRDefault="002B6B6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47325A"/>
    <w:multiLevelType w:val="hybridMultilevel"/>
    <w:tmpl w:val="AAFAEE08"/>
    <w:lvl w:ilvl="0" w:tplc="C3AE95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88522">
      <w:start w:val="1"/>
      <w:numFmt w:val="lowerLetter"/>
      <w:lvlText w:val="%2."/>
      <w:lvlJc w:val="left"/>
      <w:pPr>
        <w:ind w:left="498"/>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9DB4A4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6E6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EE0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48B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46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E2BE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4A0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5705E4"/>
    <w:multiLevelType w:val="hybridMultilevel"/>
    <w:tmpl w:val="62B4FEA4"/>
    <w:lvl w:ilvl="0" w:tplc="62BC2194">
      <w:start w:val="4"/>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5" w15:restartNumberingAfterBreak="0">
    <w:nsid w:val="031B4F59"/>
    <w:multiLevelType w:val="hybridMultilevel"/>
    <w:tmpl w:val="DABCDD4A"/>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12A0EBE8">
      <w:start w:val="1"/>
      <w:numFmt w:val="decimal"/>
      <w:lvlText w:val="%2)"/>
      <w:lvlJc w:val="left"/>
      <w:pPr>
        <w:ind w:left="36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4EE577F"/>
    <w:multiLevelType w:val="hybridMultilevel"/>
    <w:tmpl w:val="F53C8A2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0C0E57"/>
    <w:multiLevelType w:val="hybridMultilevel"/>
    <w:tmpl w:val="788035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597CD1"/>
    <w:multiLevelType w:val="hybridMultilevel"/>
    <w:tmpl w:val="2B920212"/>
    <w:lvl w:ilvl="0" w:tplc="CB1EDDC4">
      <w:start w:val="1"/>
      <w:numFmt w:val="decimal"/>
      <w:lvlText w:val="%1."/>
      <w:lvlJc w:val="left"/>
      <w:pPr>
        <w:ind w:left="360"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B928C10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31A487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E78E9EC">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81C3AF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244F37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C181E2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AD6A31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4FAE62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755FD"/>
    <w:multiLevelType w:val="hybridMultilevel"/>
    <w:tmpl w:val="7BDAD86E"/>
    <w:lvl w:ilvl="0" w:tplc="7CDEDDD8">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5144AD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00227B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9A811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FF47500">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62C98B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AAAA02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4D4E8E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1CB9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57A1EE1"/>
    <w:multiLevelType w:val="hybridMultilevel"/>
    <w:tmpl w:val="46267466"/>
    <w:lvl w:ilvl="0" w:tplc="CFC44DEA">
      <w:start w:val="1"/>
      <w:numFmt w:val="decimal"/>
      <w:lvlText w:val="%1)"/>
      <w:lvlJc w:val="left"/>
      <w:pPr>
        <w:ind w:left="-396" w:hanging="360"/>
      </w:pPr>
    </w:lvl>
    <w:lvl w:ilvl="1" w:tplc="5A34F7B6">
      <w:start w:val="2018"/>
      <w:numFmt w:val="bullet"/>
      <w:lvlText w:val=""/>
      <w:lvlJc w:val="left"/>
      <w:pPr>
        <w:ind w:left="324" w:hanging="360"/>
      </w:pPr>
      <w:rPr>
        <w:rFonts w:ascii="Symbol" w:eastAsiaTheme="minorHAnsi" w:hAnsi="Symbol" w:cs="Calibri" w:hint="default"/>
      </w:rPr>
    </w:lvl>
    <w:lvl w:ilvl="2" w:tplc="0415001B" w:tentative="1">
      <w:start w:val="1"/>
      <w:numFmt w:val="lowerRoman"/>
      <w:lvlText w:val="%3."/>
      <w:lvlJc w:val="right"/>
      <w:pPr>
        <w:ind w:left="1044" w:hanging="180"/>
      </w:pPr>
    </w:lvl>
    <w:lvl w:ilvl="3" w:tplc="0415000F" w:tentative="1">
      <w:start w:val="1"/>
      <w:numFmt w:val="decimal"/>
      <w:lvlText w:val="%4."/>
      <w:lvlJc w:val="left"/>
      <w:pPr>
        <w:ind w:left="1764" w:hanging="360"/>
      </w:pPr>
    </w:lvl>
    <w:lvl w:ilvl="4" w:tplc="04150019" w:tentative="1">
      <w:start w:val="1"/>
      <w:numFmt w:val="lowerLetter"/>
      <w:lvlText w:val="%5."/>
      <w:lvlJc w:val="left"/>
      <w:pPr>
        <w:ind w:left="2484" w:hanging="360"/>
      </w:pPr>
    </w:lvl>
    <w:lvl w:ilvl="5" w:tplc="0415001B" w:tentative="1">
      <w:start w:val="1"/>
      <w:numFmt w:val="lowerRoman"/>
      <w:lvlText w:val="%6."/>
      <w:lvlJc w:val="right"/>
      <w:pPr>
        <w:ind w:left="3204" w:hanging="180"/>
      </w:pPr>
    </w:lvl>
    <w:lvl w:ilvl="6" w:tplc="0415000F" w:tentative="1">
      <w:start w:val="1"/>
      <w:numFmt w:val="decimal"/>
      <w:lvlText w:val="%7."/>
      <w:lvlJc w:val="left"/>
      <w:pPr>
        <w:ind w:left="3924" w:hanging="360"/>
      </w:pPr>
    </w:lvl>
    <w:lvl w:ilvl="7" w:tplc="04150019" w:tentative="1">
      <w:start w:val="1"/>
      <w:numFmt w:val="lowerLetter"/>
      <w:lvlText w:val="%8."/>
      <w:lvlJc w:val="left"/>
      <w:pPr>
        <w:ind w:left="4644" w:hanging="360"/>
      </w:pPr>
    </w:lvl>
    <w:lvl w:ilvl="8" w:tplc="0415001B" w:tentative="1">
      <w:start w:val="1"/>
      <w:numFmt w:val="lowerRoman"/>
      <w:lvlText w:val="%9."/>
      <w:lvlJc w:val="right"/>
      <w:pPr>
        <w:ind w:left="5364" w:hanging="180"/>
      </w:pPr>
    </w:lvl>
  </w:abstractNum>
  <w:abstractNum w:abstractNumId="12"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D04188"/>
    <w:multiLevelType w:val="hybridMultilevel"/>
    <w:tmpl w:val="BB124378"/>
    <w:lvl w:ilvl="0" w:tplc="D67E300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11417C"/>
    <w:multiLevelType w:val="hybridMultilevel"/>
    <w:tmpl w:val="E878F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444EBF"/>
    <w:multiLevelType w:val="hybridMultilevel"/>
    <w:tmpl w:val="8DF43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41BD5"/>
    <w:multiLevelType w:val="hybridMultilevel"/>
    <w:tmpl w:val="0B809FE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341EEE12">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BA69AE"/>
    <w:multiLevelType w:val="hybridMultilevel"/>
    <w:tmpl w:val="FD88F778"/>
    <w:lvl w:ilvl="0" w:tplc="CBC0FA0E">
      <w:start w:val="3"/>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18" w15:restartNumberingAfterBreak="0">
    <w:nsid w:val="2E8318F0"/>
    <w:multiLevelType w:val="hybridMultilevel"/>
    <w:tmpl w:val="D23852FA"/>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9" w15:restartNumberingAfterBreak="0">
    <w:nsid w:val="2FDC5727"/>
    <w:multiLevelType w:val="hybridMultilevel"/>
    <w:tmpl w:val="B60A3E66"/>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F10145"/>
    <w:multiLevelType w:val="hybridMultilevel"/>
    <w:tmpl w:val="6392675E"/>
    <w:lvl w:ilvl="0" w:tplc="34DE81AE">
      <w:start w:val="1"/>
      <w:numFmt w:val="decimal"/>
      <w:lvlText w:val="%1."/>
      <w:lvlJc w:val="left"/>
      <w:pPr>
        <w:ind w:left="358"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04150017">
      <w:start w:val="1"/>
      <w:numFmt w:val="lowerLetter"/>
      <w:lvlText w:val="%2)"/>
      <w:lvlJc w:val="left"/>
      <w:pPr>
        <w:ind w:left="1080" w:firstLine="0"/>
      </w:pPr>
      <w:rPr>
        <w:b w:val="0"/>
        <w:i w:val="0"/>
        <w:strike w:val="0"/>
        <w:dstrike w:val="0"/>
        <w:color w:val="000000"/>
        <w:sz w:val="20"/>
        <w:szCs w:val="20"/>
        <w:u w:val="none" w:color="000000"/>
        <w:effect w:val="none"/>
        <w:bdr w:val="none" w:sz="0" w:space="0" w:color="auto" w:frame="1"/>
        <w:vertAlign w:val="baseline"/>
      </w:rPr>
    </w:lvl>
    <w:lvl w:ilvl="2" w:tplc="65B67DC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84CAE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40E2C8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AF001E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222AD2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512103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5F421D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3E8C4504"/>
    <w:multiLevelType w:val="hybridMultilevel"/>
    <w:tmpl w:val="2238052E"/>
    <w:lvl w:ilvl="0" w:tplc="2E3406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2618F0"/>
    <w:multiLevelType w:val="hybridMultilevel"/>
    <w:tmpl w:val="1A44E972"/>
    <w:lvl w:ilvl="0" w:tplc="8A24EC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6756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6F5E">
      <w:start w:val="1"/>
      <w:numFmt w:val="lowerLetter"/>
      <w:lvlRestart w:val="0"/>
      <w:lvlText w:val="%3."/>
      <w:lvlJc w:val="left"/>
      <w:pPr>
        <w:ind w:left="108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3" w:tplc="F1CA8DD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20D6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88F2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25ED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4FB2A">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D2CBD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8396941"/>
    <w:multiLevelType w:val="hybridMultilevel"/>
    <w:tmpl w:val="763ECD3A"/>
    <w:lvl w:ilvl="0" w:tplc="F5BCCAB8">
      <w:start w:val="10"/>
      <w:numFmt w:val="decimal"/>
      <w:lvlText w:val="%1."/>
      <w:lvlJc w:val="left"/>
      <w:pPr>
        <w:ind w:left="47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C707DA"/>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8" w15:restartNumberingAfterBreak="0">
    <w:nsid w:val="58447526"/>
    <w:multiLevelType w:val="hybridMultilevel"/>
    <w:tmpl w:val="372E5ADE"/>
    <w:lvl w:ilvl="0" w:tplc="D148556A">
      <w:start w:val="5"/>
      <w:numFmt w:val="decimal"/>
      <w:lvlText w:val="%1."/>
      <w:lvlJc w:val="left"/>
      <w:pPr>
        <w:ind w:left="360" w:hanging="360"/>
      </w:pPr>
      <w:rPr>
        <w:rFonts w:hint="default"/>
      </w:rPr>
    </w:lvl>
    <w:lvl w:ilvl="1" w:tplc="81C4DBF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9520B9"/>
    <w:multiLevelType w:val="multilevel"/>
    <w:tmpl w:val="B330D758"/>
    <w:lvl w:ilvl="0">
      <w:start w:val="8"/>
      <w:numFmt w:val="decimal"/>
      <w:lvlText w:val="%1"/>
      <w:lvlJc w:val="left"/>
      <w:pPr>
        <w:ind w:left="360" w:hanging="360"/>
      </w:pPr>
      <w:rPr>
        <w:rFonts w:hint="default"/>
      </w:rPr>
    </w:lvl>
    <w:lvl w:ilvl="1">
      <w:start w:val="1"/>
      <w:numFmt w:val="lowerLetter"/>
      <w:lvlText w:val="%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3104" w:hanging="1800"/>
      </w:pPr>
      <w:rPr>
        <w:rFonts w:hint="default"/>
      </w:rPr>
    </w:lvl>
  </w:abstractNum>
  <w:abstractNum w:abstractNumId="31"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226D67"/>
    <w:multiLevelType w:val="hybridMultilevel"/>
    <w:tmpl w:val="C0D2A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0276EA"/>
    <w:multiLevelType w:val="hybridMultilevel"/>
    <w:tmpl w:val="6944E084"/>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4" w15:restartNumberingAfterBreak="0">
    <w:nsid w:val="75EE7DEE"/>
    <w:multiLevelType w:val="hybridMultilevel"/>
    <w:tmpl w:val="CF50A71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5" w15:restartNumberingAfterBreak="0">
    <w:nsid w:val="79EF0731"/>
    <w:multiLevelType w:val="hybridMultilevel"/>
    <w:tmpl w:val="0B2CD4F0"/>
    <w:lvl w:ilvl="0" w:tplc="F2821D48">
      <w:start w:val="13"/>
      <w:numFmt w:val="decimal"/>
      <w:lvlText w:val="%1."/>
      <w:lvlJc w:val="left"/>
      <w:pPr>
        <w:ind w:left="47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9"/>
  </w:num>
  <w:num w:numId="3">
    <w:abstractNumId w:val="15"/>
  </w:num>
  <w:num w:numId="4">
    <w:abstractNumId w:val="11"/>
  </w:num>
  <w:num w:numId="5">
    <w:abstractNumId w:val="20"/>
  </w:num>
  <w:num w:numId="6">
    <w:abstractNumId w:val="21"/>
  </w:num>
  <w:num w:numId="7">
    <w:abstractNumId w:val="29"/>
  </w:num>
  <w:num w:numId="8">
    <w:abstractNumId w:val="7"/>
  </w:num>
  <w:num w:numId="9">
    <w:abstractNumId w:val="17"/>
  </w:num>
  <w:num w:numId="10">
    <w:abstractNumId w:val="25"/>
  </w:num>
  <w:num w:numId="11">
    <w:abstractNumId w:val="35"/>
  </w:num>
  <w:num w:numId="12">
    <w:abstractNumId w:val="31"/>
  </w:num>
  <w:num w:numId="13">
    <w:abstractNumId w:val="4"/>
  </w:num>
  <w:num w:numId="14">
    <w:abstractNumId w:val="28"/>
  </w:num>
  <w:num w:numId="15">
    <w:abstractNumId w:val="30"/>
  </w:num>
  <w:num w:numId="16">
    <w:abstractNumId w:val="6"/>
  </w:num>
  <w:num w:numId="17">
    <w:abstractNumId w:val="26"/>
  </w:num>
  <w:num w:numId="18">
    <w:abstractNumId w:val="10"/>
  </w:num>
  <w:num w:numId="19">
    <w:abstractNumId w:val="33"/>
  </w:num>
  <w:num w:numId="20">
    <w:abstractNumId w:val="34"/>
  </w:num>
  <w:num w:numId="21">
    <w:abstractNumId w:val="16"/>
  </w:num>
  <w:num w:numId="22">
    <w:abstractNumId w:val="5"/>
  </w:num>
  <w:num w:numId="23">
    <w:abstractNumId w:val="24"/>
  </w:num>
  <w:num w:numId="24">
    <w:abstractNumId w:val="27"/>
  </w:num>
  <w:num w:numId="25">
    <w:abstractNumId w:val="12"/>
  </w:num>
  <w:num w:numId="26">
    <w:abstractNumId w:val="3"/>
  </w:num>
  <w:num w:numId="27">
    <w:abstractNumId w:val="23"/>
  </w:num>
  <w:num w:numId="28">
    <w:abstractNumId w:val="14"/>
  </w:num>
  <w:num w:numId="29">
    <w:abstractNumId w:val="13"/>
  </w:num>
  <w:num w:numId="30">
    <w:abstractNumId w:val="9"/>
  </w:num>
  <w:num w:numId="31">
    <w:abstractNumId w:val="1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arzyna Ogorzałek">
    <w15:presenceInfo w15:providerId="AD" w15:userId="S-1-5-21-2916626115-881411082-949143648-1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2"/>
    <w:rsid w:val="00005EAD"/>
    <w:rsid w:val="0000758D"/>
    <w:rsid w:val="0002229A"/>
    <w:rsid w:val="000343A9"/>
    <w:rsid w:val="00040865"/>
    <w:rsid w:val="000518D4"/>
    <w:rsid w:val="000518FA"/>
    <w:rsid w:val="0005344F"/>
    <w:rsid w:val="00054F6E"/>
    <w:rsid w:val="000654EC"/>
    <w:rsid w:val="000661B5"/>
    <w:rsid w:val="00097D50"/>
    <w:rsid w:val="000A2ABD"/>
    <w:rsid w:val="000A4984"/>
    <w:rsid w:val="000A5AFD"/>
    <w:rsid w:val="000B5D54"/>
    <w:rsid w:val="000C574C"/>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71AD"/>
    <w:rsid w:val="00157B30"/>
    <w:rsid w:val="00162222"/>
    <w:rsid w:val="00175681"/>
    <w:rsid w:val="001955C6"/>
    <w:rsid w:val="001C0EA0"/>
    <w:rsid w:val="001D26C5"/>
    <w:rsid w:val="001E3A07"/>
    <w:rsid w:val="001E5DF5"/>
    <w:rsid w:val="00203B84"/>
    <w:rsid w:val="002054D0"/>
    <w:rsid w:val="002225D4"/>
    <w:rsid w:val="00226BC1"/>
    <w:rsid w:val="00235C62"/>
    <w:rsid w:val="00244958"/>
    <w:rsid w:val="002524D3"/>
    <w:rsid w:val="002610B3"/>
    <w:rsid w:val="002739E6"/>
    <w:rsid w:val="0027416C"/>
    <w:rsid w:val="00275414"/>
    <w:rsid w:val="002819AC"/>
    <w:rsid w:val="002B1BA5"/>
    <w:rsid w:val="002B59B5"/>
    <w:rsid w:val="002B6B62"/>
    <w:rsid w:val="002C2C0D"/>
    <w:rsid w:val="002E6218"/>
    <w:rsid w:val="003224C6"/>
    <w:rsid w:val="003230AE"/>
    <w:rsid w:val="003234D3"/>
    <w:rsid w:val="00331F07"/>
    <w:rsid w:val="0034640D"/>
    <w:rsid w:val="0035656C"/>
    <w:rsid w:val="00370614"/>
    <w:rsid w:val="003752AC"/>
    <w:rsid w:val="00380819"/>
    <w:rsid w:val="00381321"/>
    <w:rsid w:val="00384018"/>
    <w:rsid w:val="003868F6"/>
    <w:rsid w:val="003A1B9D"/>
    <w:rsid w:val="003A5B20"/>
    <w:rsid w:val="003B3AA8"/>
    <w:rsid w:val="003B6850"/>
    <w:rsid w:val="003C1FDF"/>
    <w:rsid w:val="003E46FA"/>
    <w:rsid w:val="003F4D1D"/>
    <w:rsid w:val="00433B3C"/>
    <w:rsid w:val="00434D2B"/>
    <w:rsid w:val="00440948"/>
    <w:rsid w:val="004419BC"/>
    <w:rsid w:val="00463EA9"/>
    <w:rsid w:val="00467493"/>
    <w:rsid w:val="00470F59"/>
    <w:rsid w:val="00480DF4"/>
    <w:rsid w:val="00495D87"/>
    <w:rsid w:val="004A1C47"/>
    <w:rsid w:val="004A43F6"/>
    <w:rsid w:val="004B04EF"/>
    <w:rsid w:val="004C7C14"/>
    <w:rsid w:val="004D1074"/>
    <w:rsid w:val="004D600A"/>
    <w:rsid w:val="004E5106"/>
    <w:rsid w:val="004F7EEB"/>
    <w:rsid w:val="00511726"/>
    <w:rsid w:val="00514EE8"/>
    <w:rsid w:val="0051573E"/>
    <w:rsid w:val="00523026"/>
    <w:rsid w:val="00535DC4"/>
    <w:rsid w:val="00546834"/>
    <w:rsid w:val="00580561"/>
    <w:rsid w:val="005814B4"/>
    <w:rsid w:val="00582C17"/>
    <w:rsid w:val="005852CD"/>
    <w:rsid w:val="005961D2"/>
    <w:rsid w:val="00597DE6"/>
    <w:rsid w:val="005A013A"/>
    <w:rsid w:val="005A3884"/>
    <w:rsid w:val="005A4928"/>
    <w:rsid w:val="005A574F"/>
    <w:rsid w:val="005B6B44"/>
    <w:rsid w:val="005B758A"/>
    <w:rsid w:val="005D5C1C"/>
    <w:rsid w:val="005D6C83"/>
    <w:rsid w:val="005E20DE"/>
    <w:rsid w:val="005F512B"/>
    <w:rsid w:val="00610F37"/>
    <w:rsid w:val="00620EBB"/>
    <w:rsid w:val="00630D60"/>
    <w:rsid w:val="006341A3"/>
    <w:rsid w:val="00635FDF"/>
    <w:rsid w:val="00647B2B"/>
    <w:rsid w:val="006617D0"/>
    <w:rsid w:val="006742BA"/>
    <w:rsid w:val="00693380"/>
    <w:rsid w:val="006B1FCE"/>
    <w:rsid w:val="006B2F21"/>
    <w:rsid w:val="006B55F3"/>
    <w:rsid w:val="006C24DE"/>
    <w:rsid w:val="006E0C5C"/>
    <w:rsid w:val="00704593"/>
    <w:rsid w:val="00705351"/>
    <w:rsid w:val="007109A6"/>
    <w:rsid w:val="00724689"/>
    <w:rsid w:val="00734133"/>
    <w:rsid w:val="0074282B"/>
    <w:rsid w:val="00755DF2"/>
    <w:rsid w:val="00787586"/>
    <w:rsid w:val="007A2654"/>
    <w:rsid w:val="007B006C"/>
    <w:rsid w:val="007B62C0"/>
    <w:rsid w:val="007D1609"/>
    <w:rsid w:val="007D3B8B"/>
    <w:rsid w:val="007E45FC"/>
    <w:rsid w:val="00800A96"/>
    <w:rsid w:val="00802FBD"/>
    <w:rsid w:val="00822612"/>
    <w:rsid w:val="00830E80"/>
    <w:rsid w:val="0084284E"/>
    <w:rsid w:val="00865FC9"/>
    <w:rsid w:val="008661E9"/>
    <w:rsid w:val="00884589"/>
    <w:rsid w:val="008B0428"/>
    <w:rsid w:val="008B7A3D"/>
    <w:rsid w:val="008D37E4"/>
    <w:rsid w:val="008F6B3F"/>
    <w:rsid w:val="0090346C"/>
    <w:rsid w:val="00906BCF"/>
    <w:rsid w:val="00910A52"/>
    <w:rsid w:val="00913BB5"/>
    <w:rsid w:val="00913BE8"/>
    <w:rsid w:val="009168CB"/>
    <w:rsid w:val="00941F0A"/>
    <w:rsid w:val="00943608"/>
    <w:rsid w:val="0094716C"/>
    <w:rsid w:val="00955544"/>
    <w:rsid w:val="00956D42"/>
    <w:rsid w:val="0097070C"/>
    <w:rsid w:val="00970B40"/>
    <w:rsid w:val="00980CCC"/>
    <w:rsid w:val="009854F4"/>
    <w:rsid w:val="009A3240"/>
    <w:rsid w:val="009B07A1"/>
    <w:rsid w:val="009D7D5F"/>
    <w:rsid w:val="009E20DA"/>
    <w:rsid w:val="009E3660"/>
    <w:rsid w:val="009E4ED2"/>
    <w:rsid w:val="009F2DE6"/>
    <w:rsid w:val="009F3C3D"/>
    <w:rsid w:val="009F4707"/>
    <w:rsid w:val="00A046A6"/>
    <w:rsid w:val="00A26C07"/>
    <w:rsid w:val="00A36851"/>
    <w:rsid w:val="00A42773"/>
    <w:rsid w:val="00A8330C"/>
    <w:rsid w:val="00A94872"/>
    <w:rsid w:val="00A95CD3"/>
    <w:rsid w:val="00AA1E63"/>
    <w:rsid w:val="00AB17EA"/>
    <w:rsid w:val="00AB7F98"/>
    <w:rsid w:val="00AC2805"/>
    <w:rsid w:val="00AF7E0C"/>
    <w:rsid w:val="00B00808"/>
    <w:rsid w:val="00B027F4"/>
    <w:rsid w:val="00B04D57"/>
    <w:rsid w:val="00B12785"/>
    <w:rsid w:val="00B15D9E"/>
    <w:rsid w:val="00B17CF2"/>
    <w:rsid w:val="00B41EC6"/>
    <w:rsid w:val="00B459A4"/>
    <w:rsid w:val="00B515DD"/>
    <w:rsid w:val="00B52170"/>
    <w:rsid w:val="00B53C39"/>
    <w:rsid w:val="00B53DEA"/>
    <w:rsid w:val="00B57865"/>
    <w:rsid w:val="00B61AB0"/>
    <w:rsid w:val="00B755B7"/>
    <w:rsid w:val="00B84ED7"/>
    <w:rsid w:val="00B944E1"/>
    <w:rsid w:val="00B9650F"/>
    <w:rsid w:val="00BA3F6E"/>
    <w:rsid w:val="00BB01FF"/>
    <w:rsid w:val="00BB192E"/>
    <w:rsid w:val="00BC0A2F"/>
    <w:rsid w:val="00BC4484"/>
    <w:rsid w:val="00BC4FD6"/>
    <w:rsid w:val="00BC52C2"/>
    <w:rsid w:val="00BD609D"/>
    <w:rsid w:val="00BE42E7"/>
    <w:rsid w:val="00BE61DA"/>
    <w:rsid w:val="00BF05AE"/>
    <w:rsid w:val="00BF2F00"/>
    <w:rsid w:val="00C04159"/>
    <w:rsid w:val="00C04A5C"/>
    <w:rsid w:val="00C222A8"/>
    <w:rsid w:val="00C230AB"/>
    <w:rsid w:val="00C32917"/>
    <w:rsid w:val="00C60664"/>
    <w:rsid w:val="00C657AC"/>
    <w:rsid w:val="00C76D23"/>
    <w:rsid w:val="00C81BF2"/>
    <w:rsid w:val="00C85771"/>
    <w:rsid w:val="00CA7367"/>
    <w:rsid w:val="00CB36FA"/>
    <w:rsid w:val="00CC0C91"/>
    <w:rsid w:val="00CD082A"/>
    <w:rsid w:val="00CF5BC5"/>
    <w:rsid w:val="00D145D7"/>
    <w:rsid w:val="00D26310"/>
    <w:rsid w:val="00D317FF"/>
    <w:rsid w:val="00D57B6D"/>
    <w:rsid w:val="00D868C9"/>
    <w:rsid w:val="00D97AA0"/>
    <w:rsid w:val="00DA2B9B"/>
    <w:rsid w:val="00DB0176"/>
    <w:rsid w:val="00DB21FE"/>
    <w:rsid w:val="00DB6E57"/>
    <w:rsid w:val="00DE15C6"/>
    <w:rsid w:val="00DE607A"/>
    <w:rsid w:val="00DE6901"/>
    <w:rsid w:val="00E10F91"/>
    <w:rsid w:val="00E33D4F"/>
    <w:rsid w:val="00E3557A"/>
    <w:rsid w:val="00E470EC"/>
    <w:rsid w:val="00E51F48"/>
    <w:rsid w:val="00E55E6F"/>
    <w:rsid w:val="00E57E09"/>
    <w:rsid w:val="00E60C52"/>
    <w:rsid w:val="00E727B1"/>
    <w:rsid w:val="00E97118"/>
    <w:rsid w:val="00F01F45"/>
    <w:rsid w:val="00F166CB"/>
    <w:rsid w:val="00F279B1"/>
    <w:rsid w:val="00F45E28"/>
    <w:rsid w:val="00F4711C"/>
    <w:rsid w:val="00F55634"/>
    <w:rsid w:val="00F7427E"/>
    <w:rsid w:val="00F86983"/>
    <w:rsid w:val="00F920B5"/>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524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B62C0"/>
    <w:pPr>
      <w:keepNext/>
      <w:keepLines/>
      <w:spacing w:before="40" w:after="0" w:line="324" w:lineRule="auto"/>
      <w:ind w:left="1558" w:hanging="10"/>
      <w:jc w:val="both"/>
      <w:outlineLvl w:val="1"/>
    </w:pPr>
    <w:rPr>
      <w:rFonts w:asciiTheme="majorHAnsi" w:eastAsiaTheme="majorEastAsia" w:hAnsiTheme="majorHAnsi" w:cstheme="majorBidi"/>
      <w:color w:val="2F5496"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semiHidden/>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qFormat/>
    <w:rsid w:val="00157B30"/>
  </w:style>
  <w:style w:type="paragraph" w:styleId="Poprawka">
    <w:name w:val="Revision"/>
    <w:hidden/>
    <w:uiPriority w:val="99"/>
    <w:semiHidden/>
    <w:rsid w:val="005D6C83"/>
    <w:pPr>
      <w:spacing w:after="0" w:line="240" w:lineRule="auto"/>
    </w:pPr>
  </w:style>
  <w:style w:type="character" w:customStyle="1" w:styleId="Nagwek2Znak">
    <w:name w:val="Nagłówek 2 Znak"/>
    <w:basedOn w:val="Domylnaczcionkaakapitu"/>
    <w:link w:val="Nagwek2"/>
    <w:uiPriority w:val="9"/>
    <w:rsid w:val="007B62C0"/>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2524D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705094">
      <w:bodyDiv w:val="1"/>
      <w:marLeft w:val="0"/>
      <w:marRight w:val="0"/>
      <w:marTop w:val="0"/>
      <w:marBottom w:val="0"/>
      <w:divBdr>
        <w:top w:val="none" w:sz="0" w:space="0" w:color="auto"/>
        <w:left w:val="none" w:sz="0" w:space="0" w:color="auto"/>
        <w:bottom w:val="none" w:sz="0" w:space="0" w:color="auto"/>
        <w:right w:val="none" w:sz="0" w:space="0" w:color="auto"/>
      </w:divBdr>
    </w:div>
    <w:div w:id="975838486">
      <w:bodyDiv w:val="1"/>
      <w:marLeft w:val="0"/>
      <w:marRight w:val="0"/>
      <w:marTop w:val="0"/>
      <w:marBottom w:val="0"/>
      <w:divBdr>
        <w:top w:val="none" w:sz="0" w:space="0" w:color="auto"/>
        <w:left w:val="none" w:sz="0" w:space="0" w:color="auto"/>
        <w:bottom w:val="none" w:sz="0" w:space="0" w:color="auto"/>
        <w:right w:val="none" w:sz="0" w:space="0" w:color="auto"/>
      </w:divBdr>
    </w:div>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 w:id="17725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152DC-3793-4AC9-9780-90A17E869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9955</Words>
  <Characters>59732</Characters>
  <Application>Microsoft Office Word</Application>
  <DocSecurity>4</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Katarzyna Ogorzałek</cp:lastModifiedBy>
  <cp:revision>2</cp:revision>
  <cp:lastPrinted>2025-01-30T07:02:00Z</cp:lastPrinted>
  <dcterms:created xsi:type="dcterms:W3CDTF">2026-01-13T09:29:00Z</dcterms:created>
  <dcterms:modified xsi:type="dcterms:W3CDTF">2026-01-13T09:29:00Z</dcterms:modified>
</cp:coreProperties>
</file>